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0CD1912" w14:textId="5332B446" w:rsidR="002604CF" w:rsidRDefault="002A13FD" w:rsidP="002604CF">
      <w:pPr>
        <w:spacing w:line="300" w:lineRule="auto"/>
        <w:ind w:firstLine="238"/>
        <w:jc w:val="center"/>
        <w:rPr>
          <w:rFonts w:ascii="Times New Roman" w:hAnsi="Times New Roman" w:cs="Times New Roman"/>
          <w:sz w:val="26"/>
          <w:szCs w:val="26"/>
        </w:rPr>
      </w:pPr>
      <w:r>
        <w:rPr>
          <w:rFonts w:ascii="Times New Roman" w:hAnsi="Times New Roman" w:cs="Times New Roman"/>
          <w:sz w:val="26"/>
          <w:szCs w:val="26"/>
        </w:rPr>
        <w:t xml:space="preserve"> </w:t>
      </w:r>
      <w:r w:rsidR="002604CF">
        <w:rPr>
          <w:rFonts w:ascii="Times New Roman" w:hAnsi="Times New Roman" w:cs="Times New Roman"/>
          <w:sz w:val="26"/>
          <w:szCs w:val="26"/>
        </w:rPr>
        <w:t xml:space="preserve">(Version af </w:t>
      </w:r>
      <w:r w:rsidR="00072726">
        <w:rPr>
          <w:rFonts w:ascii="Times New Roman" w:hAnsi="Times New Roman" w:cs="Times New Roman"/>
          <w:sz w:val="26"/>
          <w:szCs w:val="26"/>
        </w:rPr>
        <w:t>21</w:t>
      </w:r>
      <w:r w:rsidR="000C39F0">
        <w:rPr>
          <w:rFonts w:ascii="Times New Roman" w:hAnsi="Times New Roman" w:cs="Times New Roman"/>
          <w:sz w:val="26"/>
          <w:szCs w:val="26"/>
        </w:rPr>
        <w:t xml:space="preserve">. </w:t>
      </w:r>
      <w:r w:rsidR="00072726">
        <w:rPr>
          <w:rFonts w:ascii="Times New Roman" w:hAnsi="Times New Roman" w:cs="Times New Roman"/>
          <w:sz w:val="26"/>
          <w:szCs w:val="26"/>
        </w:rPr>
        <w:t>oktober</w:t>
      </w:r>
      <w:r w:rsidR="000C39F0">
        <w:rPr>
          <w:rFonts w:ascii="Times New Roman" w:hAnsi="Times New Roman" w:cs="Times New Roman"/>
          <w:sz w:val="26"/>
          <w:szCs w:val="26"/>
        </w:rPr>
        <w:t xml:space="preserve"> 2024</w:t>
      </w:r>
      <w:r w:rsidR="002604CF">
        <w:rPr>
          <w:rFonts w:ascii="Times New Roman" w:hAnsi="Times New Roman" w:cs="Times New Roman"/>
          <w:sz w:val="26"/>
          <w:szCs w:val="26"/>
        </w:rPr>
        <w:t>)</w:t>
      </w:r>
    </w:p>
    <w:p w14:paraId="77477E29" w14:textId="77777777" w:rsidR="00962115" w:rsidRPr="007C121D" w:rsidRDefault="00962115" w:rsidP="00882894">
      <w:pPr>
        <w:spacing w:line="300" w:lineRule="auto"/>
        <w:ind w:firstLine="238"/>
        <w:jc w:val="center"/>
        <w:rPr>
          <w:rFonts w:ascii="Times New Roman" w:hAnsi="Times New Roman" w:cs="Times New Roman"/>
          <w:sz w:val="26"/>
          <w:szCs w:val="26"/>
        </w:rPr>
      </w:pPr>
    </w:p>
    <w:p w14:paraId="0CBFD4B2" w14:textId="480C7953" w:rsidR="00962115" w:rsidRPr="007C121D" w:rsidRDefault="00FF491C" w:rsidP="00882894">
      <w:pPr>
        <w:spacing w:line="300" w:lineRule="auto"/>
        <w:ind w:firstLine="238"/>
        <w:jc w:val="center"/>
        <w:rPr>
          <w:rFonts w:ascii="Times New Roman" w:hAnsi="Times New Roman" w:cs="Times New Roman"/>
          <w:sz w:val="26"/>
          <w:szCs w:val="26"/>
        </w:rPr>
      </w:pPr>
      <w:r w:rsidRPr="00FF491C">
        <w:rPr>
          <w:rFonts w:ascii="Times New Roman" w:hAnsi="Times New Roman" w:cs="Times New Roman"/>
          <w:sz w:val="26"/>
          <w:szCs w:val="26"/>
        </w:rPr>
        <w:t>Bekendtgørelse om CO2-kvoter m.v.</w:t>
      </w:r>
      <w:r w:rsidR="000C39F0" w:rsidRPr="007C121D">
        <w:rPr>
          <w:rStyle w:val="Slutnotehenvisning"/>
          <w:rFonts w:ascii="Times New Roman" w:hAnsi="Times New Roman" w:cs="Times New Roman"/>
          <w:sz w:val="26"/>
          <w:szCs w:val="26"/>
        </w:rPr>
        <w:endnoteReference w:id="1"/>
      </w:r>
      <w:r w:rsidR="000C39F0" w:rsidRPr="00600352">
        <w:rPr>
          <w:rFonts w:ascii="Times New Roman" w:hAnsi="Times New Roman" w:cs="Times New Roman"/>
          <w:sz w:val="26"/>
          <w:szCs w:val="26"/>
          <w:vertAlign w:val="superscript"/>
        </w:rPr>
        <w:t>)</w:t>
      </w:r>
    </w:p>
    <w:p w14:paraId="364F766C" w14:textId="77777777" w:rsidR="00C719F4" w:rsidRPr="007C121D" w:rsidRDefault="00C719F4" w:rsidP="00882894">
      <w:pPr>
        <w:spacing w:line="300" w:lineRule="auto"/>
        <w:ind w:firstLine="238"/>
        <w:jc w:val="center"/>
        <w:rPr>
          <w:rFonts w:ascii="Times New Roman" w:hAnsi="Times New Roman" w:cs="Times New Roman"/>
          <w:sz w:val="26"/>
          <w:szCs w:val="26"/>
        </w:rPr>
      </w:pPr>
    </w:p>
    <w:p w14:paraId="217EEB32" w14:textId="3A645FC0" w:rsidR="00C719F4" w:rsidRPr="007C121D" w:rsidRDefault="00FF491C" w:rsidP="00882894">
      <w:pPr>
        <w:spacing w:line="300" w:lineRule="auto"/>
        <w:ind w:firstLine="238"/>
        <w:rPr>
          <w:rFonts w:ascii="Times New Roman" w:hAnsi="Times New Roman" w:cs="Times New Roman"/>
          <w:sz w:val="26"/>
          <w:szCs w:val="26"/>
        </w:rPr>
      </w:pPr>
      <w:r w:rsidRPr="00FF491C">
        <w:rPr>
          <w:rFonts w:ascii="Times New Roman" w:hAnsi="Times New Roman" w:cs="Times New Roman"/>
          <w:sz w:val="26"/>
          <w:szCs w:val="26"/>
        </w:rPr>
        <w:t xml:space="preserve">I medfør af § 21, stk. 1, nr. 1-4, og stk. 3, og § 26, stk. 4, i lov </w:t>
      </w:r>
      <w:del w:id="0" w:author="Forfatter">
        <w:r w:rsidRPr="00FF491C" w:rsidDel="004E0EA6">
          <w:rPr>
            <w:rFonts w:ascii="Times New Roman" w:hAnsi="Times New Roman" w:cs="Times New Roman"/>
            <w:sz w:val="26"/>
            <w:szCs w:val="26"/>
          </w:rPr>
          <w:delText xml:space="preserve">nr. 1767 af 28. december 2023 </w:delText>
        </w:r>
      </w:del>
      <w:r w:rsidRPr="00FF491C">
        <w:rPr>
          <w:rFonts w:ascii="Times New Roman" w:hAnsi="Times New Roman" w:cs="Times New Roman"/>
          <w:sz w:val="26"/>
          <w:szCs w:val="26"/>
        </w:rPr>
        <w:t>om CO</w:t>
      </w:r>
      <w:r>
        <w:rPr>
          <w:rFonts w:ascii="Times New Roman" w:hAnsi="Times New Roman" w:cs="Times New Roman"/>
          <w:sz w:val="26"/>
          <w:szCs w:val="26"/>
          <w:vertAlign w:val="subscript"/>
        </w:rPr>
        <w:t>2</w:t>
      </w:r>
      <w:r w:rsidRPr="00FF491C">
        <w:rPr>
          <w:rFonts w:ascii="Times New Roman" w:hAnsi="Times New Roman" w:cs="Times New Roman"/>
          <w:sz w:val="26"/>
          <w:szCs w:val="26"/>
        </w:rPr>
        <w:t>-kvoter</w:t>
      </w:r>
      <w:ins w:id="1" w:author="Forfatter">
        <w:r w:rsidR="004E0EA6">
          <w:rPr>
            <w:rFonts w:ascii="Times New Roman" w:hAnsi="Times New Roman" w:cs="Times New Roman"/>
            <w:sz w:val="26"/>
            <w:szCs w:val="26"/>
          </w:rPr>
          <w:t xml:space="preserve">, jf. lov </w:t>
        </w:r>
        <w:r w:rsidR="004E0EA6" w:rsidRPr="00FF491C">
          <w:rPr>
            <w:rFonts w:ascii="Times New Roman" w:hAnsi="Times New Roman" w:cs="Times New Roman"/>
            <w:sz w:val="26"/>
            <w:szCs w:val="26"/>
          </w:rPr>
          <w:t>nr. 1767 af 28. december 2023</w:t>
        </w:r>
      </w:ins>
      <w:r w:rsidRPr="00FF491C">
        <w:rPr>
          <w:rFonts w:ascii="Times New Roman" w:hAnsi="Times New Roman" w:cs="Times New Roman"/>
          <w:sz w:val="26"/>
          <w:szCs w:val="26"/>
        </w:rPr>
        <w:t>, fastsættes:</w:t>
      </w:r>
    </w:p>
    <w:p w14:paraId="1D11AE77" w14:textId="77777777" w:rsidR="00302C12" w:rsidRPr="007C121D" w:rsidRDefault="00302C12" w:rsidP="003A4F21">
      <w:pPr>
        <w:spacing w:after="0" w:line="300" w:lineRule="auto"/>
        <w:ind w:firstLine="238"/>
        <w:jc w:val="center"/>
        <w:rPr>
          <w:rFonts w:ascii="Times New Roman" w:hAnsi="Times New Roman" w:cs="Times New Roman"/>
          <w:sz w:val="26"/>
          <w:szCs w:val="26"/>
        </w:rPr>
      </w:pPr>
      <w:r w:rsidRPr="007C121D">
        <w:rPr>
          <w:rFonts w:ascii="Times New Roman" w:hAnsi="Times New Roman" w:cs="Times New Roman"/>
          <w:sz w:val="26"/>
          <w:szCs w:val="26"/>
        </w:rPr>
        <w:t>Kapitel 1</w:t>
      </w:r>
    </w:p>
    <w:p w14:paraId="303CD220" w14:textId="695F243B" w:rsidR="00302C12" w:rsidRPr="003A4F21" w:rsidRDefault="00FF491C" w:rsidP="003A4F21">
      <w:pPr>
        <w:spacing w:line="300" w:lineRule="auto"/>
        <w:ind w:firstLine="238"/>
        <w:jc w:val="center"/>
        <w:rPr>
          <w:rFonts w:ascii="Times New Roman" w:hAnsi="Times New Roman" w:cs="Times New Roman"/>
          <w:i/>
          <w:sz w:val="26"/>
          <w:szCs w:val="26"/>
        </w:rPr>
      </w:pPr>
      <w:r>
        <w:rPr>
          <w:rFonts w:ascii="Times New Roman" w:hAnsi="Times New Roman" w:cs="Times New Roman"/>
          <w:i/>
          <w:sz w:val="26"/>
          <w:szCs w:val="26"/>
        </w:rPr>
        <w:t>A</w:t>
      </w:r>
      <w:r w:rsidR="00302C12" w:rsidRPr="007C121D">
        <w:rPr>
          <w:rFonts w:ascii="Times New Roman" w:hAnsi="Times New Roman" w:cs="Times New Roman"/>
          <w:i/>
          <w:sz w:val="26"/>
          <w:szCs w:val="26"/>
        </w:rPr>
        <w:t xml:space="preserve">nvendelsesområde </w:t>
      </w:r>
    </w:p>
    <w:p w14:paraId="2855DF82" w14:textId="77777777" w:rsidR="00FF491C" w:rsidRPr="00FF491C" w:rsidRDefault="00E46BE2" w:rsidP="00FF491C">
      <w:pPr>
        <w:spacing w:after="0" w:line="300" w:lineRule="auto"/>
        <w:ind w:firstLine="238"/>
        <w:rPr>
          <w:rFonts w:ascii="Times New Roman" w:hAnsi="Times New Roman" w:cs="Times New Roman"/>
          <w:sz w:val="26"/>
          <w:szCs w:val="26"/>
        </w:rPr>
      </w:pPr>
      <w:r w:rsidRPr="007C121D">
        <w:rPr>
          <w:rFonts w:ascii="Times New Roman" w:hAnsi="Times New Roman" w:cs="Times New Roman"/>
          <w:b/>
          <w:sz w:val="26"/>
          <w:szCs w:val="26"/>
        </w:rPr>
        <w:t>§ 1.</w:t>
      </w:r>
      <w:r w:rsidRPr="007C121D">
        <w:rPr>
          <w:rFonts w:ascii="Times New Roman" w:hAnsi="Times New Roman" w:cs="Times New Roman"/>
          <w:sz w:val="26"/>
          <w:szCs w:val="26"/>
        </w:rPr>
        <w:t xml:space="preserve"> </w:t>
      </w:r>
      <w:r w:rsidR="00FF491C" w:rsidRPr="00FF491C">
        <w:rPr>
          <w:rFonts w:ascii="Times New Roman" w:hAnsi="Times New Roman" w:cs="Times New Roman"/>
          <w:sz w:val="26"/>
          <w:szCs w:val="26"/>
        </w:rPr>
        <w:t>Denne bekendtgørelse gennemfører kvotedirektivet, jf. § 3, nr. 7.</w:t>
      </w:r>
    </w:p>
    <w:p w14:paraId="016C3574" w14:textId="7B78EFB2" w:rsidR="002E2902" w:rsidRPr="007C121D" w:rsidRDefault="00FF491C" w:rsidP="003A4F21">
      <w:pPr>
        <w:spacing w:line="300" w:lineRule="auto"/>
        <w:ind w:firstLine="238"/>
        <w:rPr>
          <w:rFonts w:ascii="Times New Roman" w:hAnsi="Times New Roman" w:cs="Times New Roman"/>
          <w:sz w:val="26"/>
          <w:szCs w:val="26"/>
        </w:rPr>
      </w:pPr>
      <w:r w:rsidRPr="00FF491C">
        <w:rPr>
          <w:rFonts w:ascii="Times New Roman" w:hAnsi="Times New Roman" w:cs="Times New Roman"/>
          <w:sz w:val="26"/>
          <w:szCs w:val="26"/>
        </w:rPr>
        <w:t>Stk. 2. Kvotedirektivet er optrykt som bilag 2 til denne bekendtgørelse</w:t>
      </w:r>
      <w:r w:rsidR="003A4F21">
        <w:rPr>
          <w:rFonts w:ascii="Times New Roman" w:hAnsi="Times New Roman" w:cs="Times New Roman"/>
          <w:sz w:val="26"/>
          <w:szCs w:val="26"/>
        </w:rPr>
        <w:t>.</w:t>
      </w:r>
    </w:p>
    <w:p w14:paraId="778625BC" w14:textId="77777777" w:rsidR="00FF491C" w:rsidRPr="00FF491C" w:rsidRDefault="00E46BE2" w:rsidP="00FF491C">
      <w:pPr>
        <w:spacing w:after="0" w:line="300" w:lineRule="auto"/>
        <w:ind w:firstLine="238"/>
        <w:rPr>
          <w:rFonts w:ascii="Times New Roman" w:hAnsi="Times New Roman" w:cs="Times New Roman"/>
          <w:sz w:val="26"/>
          <w:szCs w:val="26"/>
        </w:rPr>
      </w:pPr>
      <w:r w:rsidRPr="007C121D">
        <w:rPr>
          <w:rFonts w:ascii="Times New Roman" w:hAnsi="Times New Roman" w:cs="Times New Roman"/>
          <w:b/>
          <w:sz w:val="26"/>
          <w:szCs w:val="26"/>
        </w:rPr>
        <w:t>§ 2</w:t>
      </w:r>
      <w:r w:rsidR="00302C12" w:rsidRPr="007C121D">
        <w:rPr>
          <w:rFonts w:ascii="Times New Roman" w:hAnsi="Times New Roman" w:cs="Times New Roman"/>
          <w:b/>
          <w:sz w:val="26"/>
          <w:szCs w:val="26"/>
        </w:rPr>
        <w:t>.</w:t>
      </w:r>
      <w:r w:rsidR="00302C12" w:rsidRPr="007C121D">
        <w:rPr>
          <w:rFonts w:ascii="Times New Roman" w:hAnsi="Times New Roman" w:cs="Times New Roman"/>
          <w:sz w:val="26"/>
          <w:szCs w:val="26"/>
        </w:rPr>
        <w:t xml:space="preserve"> </w:t>
      </w:r>
      <w:r w:rsidR="00FF491C" w:rsidRPr="00FF491C">
        <w:rPr>
          <w:rFonts w:ascii="Times New Roman" w:hAnsi="Times New Roman" w:cs="Times New Roman"/>
          <w:sz w:val="26"/>
          <w:szCs w:val="26"/>
        </w:rPr>
        <w:t>Bekendtgørelsen finder anvendelse på udledning af drivhusgasser, jf. § 3, nr. 5.</w:t>
      </w:r>
    </w:p>
    <w:p w14:paraId="706289C1" w14:textId="77777777" w:rsidR="00FF491C" w:rsidRPr="00FF491C" w:rsidRDefault="00FF491C" w:rsidP="00FF491C">
      <w:pPr>
        <w:spacing w:after="0" w:line="300" w:lineRule="auto"/>
        <w:ind w:firstLine="238"/>
        <w:rPr>
          <w:rFonts w:ascii="Times New Roman" w:hAnsi="Times New Roman" w:cs="Times New Roman"/>
          <w:sz w:val="26"/>
          <w:szCs w:val="26"/>
        </w:rPr>
      </w:pPr>
      <w:r w:rsidRPr="00FF491C">
        <w:rPr>
          <w:rFonts w:ascii="Times New Roman" w:hAnsi="Times New Roman" w:cs="Times New Roman"/>
          <w:sz w:val="26"/>
          <w:szCs w:val="26"/>
        </w:rPr>
        <w:t>Stk. 2. Bekendtgørelsen finder anvendelse på aktiviteter inden for:</w:t>
      </w:r>
    </w:p>
    <w:p w14:paraId="0F4B9B4A" w14:textId="77777777" w:rsidR="00FF491C" w:rsidRPr="00FF491C" w:rsidRDefault="00FF491C" w:rsidP="00FF491C">
      <w:pPr>
        <w:spacing w:after="0" w:line="300" w:lineRule="auto"/>
        <w:ind w:firstLine="238"/>
        <w:rPr>
          <w:rFonts w:ascii="Times New Roman" w:hAnsi="Times New Roman" w:cs="Times New Roman"/>
          <w:sz w:val="26"/>
          <w:szCs w:val="26"/>
        </w:rPr>
      </w:pPr>
      <w:r w:rsidRPr="00FF491C">
        <w:rPr>
          <w:rFonts w:ascii="Times New Roman" w:hAnsi="Times New Roman" w:cs="Times New Roman"/>
          <w:sz w:val="26"/>
          <w:szCs w:val="26"/>
        </w:rPr>
        <w:t>1) Luftfart og søtransport, jf. kvotedirektivets kapitel II og direktivets bilag I.</w:t>
      </w:r>
    </w:p>
    <w:p w14:paraId="62912831" w14:textId="77777777" w:rsidR="00FF491C" w:rsidRPr="00FF491C" w:rsidRDefault="00FF491C" w:rsidP="00FF491C">
      <w:pPr>
        <w:spacing w:after="0" w:line="300" w:lineRule="auto"/>
        <w:ind w:firstLine="238"/>
        <w:rPr>
          <w:rFonts w:ascii="Times New Roman" w:hAnsi="Times New Roman" w:cs="Times New Roman"/>
          <w:sz w:val="26"/>
          <w:szCs w:val="26"/>
        </w:rPr>
      </w:pPr>
      <w:r w:rsidRPr="00FF491C">
        <w:rPr>
          <w:rFonts w:ascii="Times New Roman" w:hAnsi="Times New Roman" w:cs="Times New Roman"/>
          <w:sz w:val="26"/>
          <w:szCs w:val="26"/>
        </w:rPr>
        <w:t>2) Stationære anlæg, jf. kvotedirektivets kapitel III og direktivets bilag I.</w:t>
      </w:r>
    </w:p>
    <w:p w14:paraId="75BFD67C" w14:textId="3009D339" w:rsidR="00302C12" w:rsidRDefault="00FF491C" w:rsidP="003A4F21">
      <w:pPr>
        <w:spacing w:line="300" w:lineRule="auto"/>
        <w:ind w:firstLine="238"/>
        <w:rPr>
          <w:rFonts w:ascii="Times New Roman" w:hAnsi="Times New Roman" w:cs="Times New Roman"/>
          <w:sz w:val="26"/>
          <w:szCs w:val="26"/>
        </w:rPr>
      </w:pPr>
      <w:r w:rsidRPr="00FF491C">
        <w:rPr>
          <w:rFonts w:ascii="Times New Roman" w:hAnsi="Times New Roman" w:cs="Times New Roman"/>
          <w:sz w:val="26"/>
          <w:szCs w:val="26"/>
        </w:rPr>
        <w:t>3) Bygningssektoren, vejtransportsektoren og andre sektorer, jf. kvotedirektivets kapite</w:t>
      </w:r>
      <w:r w:rsidR="003A4F21">
        <w:rPr>
          <w:rFonts w:ascii="Times New Roman" w:hAnsi="Times New Roman" w:cs="Times New Roman"/>
          <w:sz w:val="26"/>
          <w:szCs w:val="26"/>
        </w:rPr>
        <w:t>l IVa og direktivets bilag III.</w:t>
      </w:r>
    </w:p>
    <w:p w14:paraId="5B944875" w14:textId="77777777" w:rsidR="00FF491C" w:rsidRDefault="00FF491C" w:rsidP="00FF491C">
      <w:pPr>
        <w:spacing w:after="0" w:line="300" w:lineRule="auto"/>
        <w:ind w:firstLine="238"/>
        <w:jc w:val="center"/>
        <w:rPr>
          <w:rFonts w:ascii="Times New Roman" w:hAnsi="Times New Roman" w:cs="Times New Roman"/>
          <w:sz w:val="26"/>
          <w:szCs w:val="26"/>
        </w:rPr>
      </w:pPr>
      <w:r>
        <w:rPr>
          <w:rFonts w:ascii="Times New Roman" w:hAnsi="Times New Roman" w:cs="Times New Roman"/>
          <w:sz w:val="26"/>
          <w:szCs w:val="26"/>
        </w:rPr>
        <w:t>Kapitel 2</w:t>
      </w:r>
    </w:p>
    <w:p w14:paraId="62ACA29E" w14:textId="77777777" w:rsidR="00302C12" w:rsidRPr="007C121D" w:rsidRDefault="00FF491C" w:rsidP="003A4F21">
      <w:pPr>
        <w:spacing w:line="300" w:lineRule="auto"/>
        <w:ind w:firstLine="238"/>
        <w:jc w:val="center"/>
        <w:rPr>
          <w:rFonts w:ascii="Times New Roman" w:hAnsi="Times New Roman" w:cs="Times New Roman"/>
          <w:sz w:val="26"/>
          <w:szCs w:val="26"/>
        </w:rPr>
      </w:pPr>
      <w:r>
        <w:rPr>
          <w:rFonts w:ascii="Times New Roman" w:hAnsi="Times New Roman" w:cs="Times New Roman"/>
          <w:i/>
          <w:sz w:val="26"/>
          <w:szCs w:val="26"/>
        </w:rPr>
        <w:t>Definitioner</w:t>
      </w:r>
    </w:p>
    <w:p w14:paraId="13E779BE" w14:textId="77777777" w:rsidR="00FF491C" w:rsidRPr="00FF491C" w:rsidRDefault="00302C12" w:rsidP="00FF491C">
      <w:pPr>
        <w:spacing w:after="0" w:line="300" w:lineRule="auto"/>
        <w:ind w:firstLine="238"/>
        <w:rPr>
          <w:rFonts w:ascii="Times New Roman" w:hAnsi="Times New Roman" w:cs="Times New Roman"/>
          <w:sz w:val="26"/>
          <w:szCs w:val="26"/>
        </w:rPr>
      </w:pPr>
      <w:r w:rsidRPr="007C121D">
        <w:rPr>
          <w:rFonts w:ascii="Times New Roman" w:hAnsi="Times New Roman" w:cs="Times New Roman"/>
          <w:b/>
          <w:sz w:val="26"/>
          <w:szCs w:val="26"/>
        </w:rPr>
        <w:t>§ 3.</w:t>
      </w:r>
      <w:r w:rsidRPr="007C121D">
        <w:rPr>
          <w:rFonts w:ascii="Times New Roman" w:hAnsi="Times New Roman" w:cs="Times New Roman"/>
          <w:sz w:val="26"/>
          <w:szCs w:val="26"/>
        </w:rPr>
        <w:t xml:space="preserve"> </w:t>
      </w:r>
      <w:r w:rsidR="00FF491C" w:rsidRPr="00FF491C">
        <w:rPr>
          <w:rFonts w:ascii="Times New Roman" w:hAnsi="Times New Roman" w:cs="Times New Roman"/>
          <w:sz w:val="26"/>
          <w:szCs w:val="26"/>
        </w:rPr>
        <w:t>I denne bekendtgørelse forstås ved</w:t>
      </w:r>
    </w:p>
    <w:p w14:paraId="3236288B" w14:textId="5B3AC3E2" w:rsidR="00FF491C" w:rsidRPr="00FF491C" w:rsidRDefault="00FF491C" w:rsidP="00FF491C">
      <w:pPr>
        <w:spacing w:after="0" w:line="300" w:lineRule="auto"/>
        <w:ind w:firstLine="238"/>
        <w:rPr>
          <w:rFonts w:ascii="Times New Roman" w:hAnsi="Times New Roman" w:cs="Times New Roman"/>
          <w:sz w:val="26"/>
          <w:szCs w:val="26"/>
        </w:rPr>
      </w:pPr>
      <w:r w:rsidRPr="00FF491C">
        <w:rPr>
          <w:rFonts w:ascii="Times New Roman" w:hAnsi="Times New Roman" w:cs="Times New Roman"/>
          <w:sz w:val="26"/>
          <w:szCs w:val="26"/>
        </w:rPr>
        <w:t>1) ALC-forordning: Kommissionens gennemførelsesforordning om regler for anvendelsen af Europa</w:t>
      </w:r>
      <w:r w:rsidR="00072726">
        <w:rPr>
          <w:rFonts w:ascii="Times New Roman" w:hAnsi="Times New Roman" w:cs="Times New Roman"/>
          <w:sz w:val="26"/>
          <w:szCs w:val="26"/>
        </w:rPr>
        <w:t>-</w:t>
      </w:r>
      <w:r w:rsidRPr="00FF491C">
        <w:rPr>
          <w:rFonts w:ascii="Times New Roman" w:hAnsi="Times New Roman" w:cs="Times New Roman"/>
          <w:sz w:val="26"/>
          <w:szCs w:val="26"/>
        </w:rPr>
        <w:t>Parlamentets og Rådets direktiv 2003/87/EF for så vidt angår yderligere regler for justeringer af</w:t>
      </w:r>
    </w:p>
    <w:p w14:paraId="62BE3103" w14:textId="77777777" w:rsidR="00FF491C" w:rsidRPr="00FF491C" w:rsidRDefault="00FF491C" w:rsidP="00FF491C">
      <w:pPr>
        <w:spacing w:after="0" w:line="300" w:lineRule="auto"/>
        <w:ind w:firstLine="238"/>
        <w:rPr>
          <w:rFonts w:ascii="Times New Roman" w:hAnsi="Times New Roman" w:cs="Times New Roman"/>
          <w:sz w:val="26"/>
          <w:szCs w:val="26"/>
        </w:rPr>
      </w:pPr>
      <w:r w:rsidRPr="00FF491C">
        <w:rPr>
          <w:rFonts w:ascii="Times New Roman" w:hAnsi="Times New Roman" w:cs="Times New Roman"/>
          <w:sz w:val="26"/>
          <w:szCs w:val="26"/>
        </w:rPr>
        <w:t>gratistildelingen af emissionskvoter som følge af ændringer i aktivitetsniveauet.</w:t>
      </w:r>
    </w:p>
    <w:p w14:paraId="356B3C19" w14:textId="77777777" w:rsidR="00FF491C" w:rsidRPr="00FF491C" w:rsidRDefault="00FF491C" w:rsidP="00FF491C">
      <w:pPr>
        <w:spacing w:after="0" w:line="300" w:lineRule="auto"/>
        <w:ind w:firstLine="238"/>
        <w:rPr>
          <w:rFonts w:ascii="Times New Roman" w:hAnsi="Times New Roman" w:cs="Times New Roman"/>
          <w:sz w:val="26"/>
          <w:szCs w:val="26"/>
        </w:rPr>
      </w:pPr>
      <w:r w:rsidRPr="00FF491C">
        <w:rPr>
          <w:rFonts w:ascii="Times New Roman" w:hAnsi="Times New Roman" w:cs="Times New Roman"/>
          <w:sz w:val="26"/>
          <w:szCs w:val="26"/>
        </w:rPr>
        <w:t>2) AV-forordning: Kommissionens gennemførelsesforordning om verifikation af data og om akkreditering af verifikatorer i medfør af Europa-Parlamentets og Rådets direktiv 2003/87/EF.</w:t>
      </w:r>
    </w:p>
    <w:p w14:paraId="450F3CE2" w14:textId="4C291DA3" w:rsidR="00FF491C" w:rsidRPr="00FF491C" w:rsidRDefault="00FF491C" w:rsidP="00072726">
      <w:pPr>
        <w:spacing w:after="0" w:line="300" w:lineRule="auto"/>
        <w:ind w:firstLine="238"/>
        <w:rPr>
          <w:rFonts w:ascii="Times New Roman" w:hAnsi="Times New Roman" w:cs="Times New Roman"/>
          <w:sz w:val="26"/>
          <w:szCs w:val="26"/>
        </w:rPr>
      </w:pPr>
      <w:r w:rsidRPr="00FF491C">
        <w:rPr>
          <w:rFonts w:ascii="Times New Roman" w:hAnsi="Times New Roman" w:cs="Times New Roman"/>
          <w:sz w:val="26"/>
          <w:szCs w:val="26"/>
        </w:rPr>
        <w:t>3) Brændstofoperatør: En fysisk eller juridisk person, der er omfattet af kvoteordningens bestemmelser,</w:t>
      </w:r>
      <w:r w:rsidR="00072726">
        <w:rPr>
          <w:rFonts w:ascii="Times New Roman" w:hAnsi="Times New Roman" w:cs="Times New Roman"/>
          <w:sz w:val="26"/>
          <w:szCs w:val="26"/>
        </w:rPr>
        <w:t xml:space="preserve"> </w:t>
      </w:r>
      <w:r w:rsidRPr="00FF491C">
        <w:rPr>
          <w:rFonts w:ascii="Times New Roman" w:hAnsi="Times New Roman" w:cs="Times New Roman"/>
          <w:sz w:val="26"/>
          <w:szCs w:val="26"/>
        </w:rPr>
        <w:t>fordi personen opfylder definitionen af »reguleret enhed« ifølge kvotedirektivets artikel 3, litra ae).</w:t>
      </w:r>
    </w:p>
    <w:p w14:paraId="2775BC23" w14:textId="59D6DAF2" w:rsidR="00FF491C" w:rsidRPr="00FF491C" w:rsidRDefault="00FF491C" w:rsidP="00072726">
      <w:pPr>
        <w:spacing w:after="0" w:line="300" w:lineRule="auto"/>
        <w:ind w:firstLine="238"/>
        <w:rPr>
          <w:rFonts w:ascii="Times New Roman" w:hAnsi="Times New Roman" w:cs="Times New Roman"/>
          <w:sz w:val="26"/>
          <w:szCs w:val="26"/>
        </w:rPr>
      </w:pPr>
      <w:r w:rsidRPr="00FF491C">
        <w:rPr>
          <w:rFonts w:ascii="Times New Roman" w:hAnsi="Times New Roman" w:cs="Times New Roman"/>
          <w:sz w:val="26"/>
          <w:szCs w:val="26"/>
        </w:rPr>
        <w:t>4) Driftsleder: En fysisk eller juridisk person, der driver eller kontrollerer et stationært anlæg, eller som</w:t>
      </w:r>
      <w:r w:rsidR="00072726">
        <w:rPr>
          <w:rFonts w:ascii="Times New Roman" w:hAnsi="Times New Roman" w:cs="Times New Roman"/>
          <w:sz w:val="26"/>
          <w:szCs w:val="26"/>
        </w:rPr>
        <w:t xml:space="preserve"> </w:t>
      </w:r>
      <w:r w:rsidRPr="00FF491C">
        <w:rPr>
          <w:rFonts w:ascii="Times New Roman" w:hAnsi="Times New Roman" w:cs="Times New Roman"/>
          <w:sz w:val="26"/>
          <w:szCs w:val="26"/>
        </w:rPr>
        <w:t>har fået overdraget afgørende økonomiske beføjelser med hensyn til den tekniske drift heraf.</w:t>
      </w:r>
    </w:p>
    <w:p w14:paraId="67E479D1" w14:textId="33AD2E20" w:rsidR="00FF491C" w:rsidRPr="00FF491C" w:rsidRDefault="00FF491C" w:rsidP="00FA3C42">
      <w:pPr>
        <w:spacing w:after="0" w:line="300" w:lineRule="auto"/>
        <w:ind w:firstLine="238"/>
        <w:rPr>
          <w:rFonts w:ascii="Times New Roman" w:hAnsi="Times New Roman" w:cs="Times New Roman"/>
          <w:sz w:val="26"/>
          <w:szCs w:val="26"/>
        </w:rPr>
      </w:pPr>
      <w:r w:rsidRPr="00FF491C">
        <w:rPr>
          <w:rFonts w:ascii="Times New Roman" w:hAnsi="Times New Roman" w:cs="Times New Roman"/>
          <w:sz w:val="26"/>
          <w:szCs w:val="26"/>
        </w:rPr>
        <w:lastRenderedPageBreak/>
        <w:t>5</w:t>
      </w:r>
      <w:r w:rsidR="00FA3C42">
        <w:rPr>
          <w:rFonts w:ascii="Times New Roman" w:hAnsi="Times New Roman" w:cs="Times New Roman"/>
          <w:sz w:val="26"/>
          <w:szCs w:val="26"/>
        </w:rPr>
        <w:t>) Drivhusgasser: Kuldioxid (CO2), metan (CH4</w:t>
      </w:r>
      <w:r w:rsidRPr="00FF491C">
        <w:rPr>
          <w:rFonts w:ascii="Times New Roman" w:hAnsi="Times New Roman" w:cs="Times New Roman"/>
          <w:sz w:val="26"/>
          <w:szCs w:val="26"/>
        </w:rPr>
        <w:t>), lattergas (N2O), hydrofluorkarboner (HFC), perfluorkarboner (PFC), svovlhexafluorid (SF6) og andre gasformige bestanddele af atmosfæren, både naturog menneskeskabte, som optager og genudsender infrarød stråling.</w:t>
      </w:r>
    </w:p>
    <w:p w14:paraId="57C71B38" w14:textId="5B1E9CC1" w:rsidR="00FF491C" w:rsidRPr="00FF491C" w:rsidRDefault="00FF491C" w:rsidP="00072726">
      <w:pPr>
        <w:spacing w:after="0" w:line="300" w:lineRule="auto"/>
        <w:ind w:firstLine="238"/>
        <w:rPr>
          <w:rFonts w:ascii="Times New Roman" w:hAnsi="Times New Roman" w:cs="Times New Roman"/>
          <w:sz w:val="26"/>
          <w:szCs w:val="26"/>
        </w:rPr>
      </w:pPr>
      <w:r w:rsidRPr="00FF491C">
        <w:rPr>
          <w:rFonts w:ascii="Times New Roman" w:hAnsi="Times New Roman" w:cs="Times New Roman"/>
          <w:sz w:val="26"/>
          <w:szCs w:val="26"/>
        </w:rPr>
        <w:t>6) FAR-forordning: Kommissionens delegerede forordning om fastlæggelse af midlertidige EU-regler</w:t>
      </w:r>
      <w:r w:rsidR="00072726">
        <w:rPr>
          <w:rFonts w:ascii="Times New Roman" w:hAnsi="Times New Roman" w:cs="Times New Roman"/>
          <w:sz w:val="26"/>
          <w:szCs w:val="26"/>
        </w:rPr>
        <w:t xml:space="preserve"> </w:t>
      </w:r>
      <w:r w:rsidRPr="00FF491C">
        <w:rPr>
          <w:rFonts w:ascii="Times New Roman" w:hAnsi="Times New Roman" w:cs="Times New Roman"/>
          <w:sz w:val="26"/>
          <w:szCs w:val="26"/>
        </w:rPr>
        <w:t>for harmoniseret gratistildeling af emissionskvoter i henhold til artikel 10a i Europa-Parlamentets og</w:t>
      </w:r>
      <w:r w:rsidR="00072726">
        <w:rPr>
          <w:rFonts w:ascii="Times New Roman" w:hAnsi="Times New Roman" w:cs="Times New Roman"/>
          <w:sz w:val="26"/>
          <w:szCs w:val="26"/>
        </w:rPr>
        <w:t xml:space="preserve"> </w:t>
      </w:r>
      <w:r w:rsidRPr="00FF491C">
        <w:rPr>
          <w:rFonts w:ascii="Times New Roman" w:hAnsi="Times New Roman" w:cs="Times New Roman"/>
          <w:sz w:val="26"/>
          <w:szCs w:val="26"/>
        </w:rPr>
        <w:t>Rådets direktiv 2003/87/EF.</w:t>
      </w:r>
    </w:p>
    <w:p w14:paraId="4828FEEE" w14:textId="77F8F187" w:rsidR="00FF491C" w:rsidRPr="00FF491C" w:rsidRDefault="00FF491C" w:rsidP="00FF491C">
      <w:pPr>
        <w:spacing w:after="0" w:line="300" w:lineRule="auto"/>
        <w:ind w:firstLine="238"/>
        <w:rPr>
          <w:rFonts w:ascii="Times New Roman" w:hAnsi="Times New Roman" w:cs="Times New Roman"/>
          <w:sz w:val="26"/>
          <w:szCs w:val="26"/>
        </w:rPr>
      </w:pPr>
      <w:r w:rsidRPr="00FF491C">
        <w:rPr>
          <w:rFonts w:ascii="Times New Roman" w:hAnsi="Times New Roman" w:cs="Times New Roman"/>
          <w:sz w:val="26"/>
          <w:szCs w:val="26"/>
        </w:rPr>
        <w:t>7) Kvotedirektivet: Europa-Parlamentets og Rådets direktiv 2003/87/EF af 13. oktober 2003 om et</w:t>
      </w:r>
      <w:r w:rsidR="00FA3C42">
        <w:rPr>
          <w:rFonts w:ascii="Times New Roman" w:hAnsi="Times New Roman" w:cs="Times New Roman"/>
          <w:sz w:val="26"/>
          <w:szCs w:val="26"/>
        </w:rPr>
        <w:t xml:space="preserve"> </w:t>
      </w:r>
      <w:r w:rsidRPr="00FF491C">
        <w:rPr>
          <w:rFonts w:ascii="Times New Roman" w:hAnsi="Times New Roman" w:cs="Times New Roman"/>
          <w:sz w:val="26"/>
          <w:szCs w:val="26"/>
        </w:rPr>
        <w:t>system for handel med kvoter for drivhusgasemissioner i Unionen og om ændring af Rådets direktiv</w:t>
      </w:r>
      <w:r w:rsidR="00FA3C42">
        <w:rPr>
          <w:rFonts w:ascii="Times New Roman" w:hAnsi="Times New Roman" w:cs="Times New Roman"/>
          <w:sz w:val="26"/>
          <w:szCs w:val="26"/>
        </w:rPr>
        <w:t xml:space="preserve"> </w:t>
      </w:r>
      <w:r w:rsidRPr="00FF491C">
        <w:rPr>
          <w:rFonts w:ascii="Times New Roman" w:hAnsi="Times New Roman" w:cs="Times New Roman"/>
          <w:sz w:val="26"/>
          <w:szCs w:val="26"/>
        </w:rPr>
        <w:t>96/61/EF, med senere ændringer.</w:t>
      </w:r>
    </w:p>
    <w:p w14:paraId="25016659" w14:textId="3AEDD222" w:rsidR="00FF491C" w:rsidRPr="00FF491C" w:rsidRDefault="00FF491C" w:rsidP="00072726">
      <w:pPr>
        <w:spacing w:after="0" w:line="300" w:lineRule="auto"/>
        <w:ind w:firstLine="238"/>
        <w:rPr>
          <w:rFonts w:ascii="Times New Roman" w:hAnsi="Times New Roman" w:cs="Times New Roman"/>
          <w:sz w:val="26"/>
          <w:szCs w:val="26"/>
        </w:rPr>
      </w:pPr>
      <w:r w:rsidRPr="00FF491C">
        <w:rPr>
          <w:rFonts w:ascii="Times New Roman" w:hAnsi="Times New Roman" w:cs="Times New Roman"/>
          <w:sz w:val="26"/>
          <w:szCs w:val="26"/>
        </w:rPr>
        <w:t>8) Kvoteordni</w:t>
      </w:r>
      <w:r w:rsidR="00FA3C42">
        <w:rPr>
          <w:rFonts w:ascii="Times New Roman" w:hAnsi="Times New Roman" w:cs="Times New Roman"/>
          <w:sz w:val="26"/>
          <w:szCs w:val="26"/>
        </w:rPr>
        <w:t>ngen: Reguleringen i lov om CO2</w:t>
      </w:r>
      <w:r w:rsidRPr="00FF491C">
        <w:rPr>
          <w:rFonts w:ascii="Times New Roman" w:hAnsi="Times New Roman" w:cs="Times New Roman"/>
          <w:sz w:val="26"/>
          <w:szCs w:val="26"/>
        </w:rPr>
        <w:t>-kvoter, i regler</w:t>
      </w:r>
      <w:r w:rsidR="00FA3C42">
        <w:rPr>
          <w:rFonts w:ascii="Times New Roman" w:hAnsi="Times New Roman" w:cs="Times New Roman"/>
          <w:sz w:val="26"/>
          <w:szCs w:val="26"/>
        </w:rPr>
        <w:t xml:space="preserve"> udstedt i medfør af lov om CO2</w:t>
      </w:r>
      <w:r w:rsidRPr="00FF491C">
        <w:rPr>
          <w:rFonts w:ascii="Times New Roman" w:hAnsi="Times New Roman" w:cs="Times New Roman"/>
          <w:sz w:val="26"/>
          <w:szCs w:val="26"/>
        </w:rPr>
        <w:t>-kvoter</w:t>
      </w:r>
      <w:r w:rsidR="00072726">
        <w:rPr>
          <w:rFonts w:ascii="Times New Roman" w:hAnsi="Times New Roman" w:cs="Times New Roman"/>
          <w:sz w:val="26"/>
          <w:szCs w:val="26"/>
        </w:rPr>
        <w:t xml:space="preserve"> </w:t>
      </w:r>
      <w:r w:rsidRPr="00FF491C">
        <w:rPr>
          <w:rFonts w:ascii="Times New Roman" w:hAnsi="Times New Roman" w:cs="Times New Roman"/>
          <w:sz w:val="26"/>
          <w:szCs w:val="26"/>
        </w:rPr>
        <w:t>eller i EU-retsakter om</w:t>
      </w:r>
      <w:r w:rsidR="00FA3C42">
        <w:rPr>
          <w:rFonts w:ascii="Times New Roman" w:hAnsi="Times New Roman" w:cs="Times New Roman"/>
          <w:sz w:val="26"/>
          <w:szCs w:val="26"/>
        </w:rPr>
        <w:t xml:space="preserve"> forhold omfattet af lov om CO2</w:t>
      </w:r>
      <w:r w:rsidRPr="00FF491C">
        <w:rPr>
          <w:rFonts w:ascii="Times New Roman" w:hAnsi="Times New Roman" w:cs="Times New Roman"/>
          <w:sz w:val="26"/>
          <w:szCs w:val="26"/>
        </w:rPr>
        <w:t>-kvoter.</w:t>
      </w:r>
    </w:p>
    <w:p w14:paraId="0EB1B75F" w14:textId="0D7F5975" w:rsidR="00FF491C" w:rsidRPr="00FF491C" w:rsidRDefault="00FF491C" w:rsidP="00072726">
      <w:pPr>
        <w:spacing w:after="0" w:line="300" w:lineRule="auto"/>
        <w:ind w:firstLine="238"/>
        <w:rPr>
          <w:rFonts w:ascii="Times New Roman" w:hAnsi="Times New Roman" w:cs="Times New Roman"/>
          <w:sz w:val="26"/>
          <w:szCs w:val="26"/>
        </w:rPr>
      </w:pPr>
      <w:r w:rsidRPr="00FF491C">
        <w:rPr>
          <w:rFonts w:ascii="Times New Roman" w:hAnsi="Times New Roman" w:cs="Times New Roman"/>
          <w:sz w:val="26"/>
          <w:szCs w:val="26"/>
        </w:rPr>
        <w:t>9) Luftfartsoperatør: En luftfartøjsoperatør, erhvervsmæssig lufttransportoperatør eller enhver anden,</w:t>
      </w:r>
      <w:r w:rsidR="00072726">
        <w:rPr>
          <w:rFonts w:ascii="Times New Roman" w:hAnsi="Times New Roman" w:cs="Times New Roman"/>
          <w:sz w:val="26"/>
          <w:szCs w:val="26"/>
        </w:rPr>
        <w:t xml:space="preserve"> </w:t>
      </w:r>
      <w:r w:rsidRPr="00FF491C">
        <w:rPr>
          <w:rFonts w:ascii="Times New Roman" w:hAnsi="Times New Roman" w:cs="Times New Roman"/>
          <w:sz w:val="26"/>
          <w:szCs w:val="26"/>
        </w:rPr>
        <w:t>der er omfattet af EU-regler om krav til handel med kvoter for drivhusgasemissioner på luftfartens</w:t>
      </w:r>
      <w:r w:rsidR="00072726">
        <w:rPr>
          <w:rFonts w:ascii="Times New Roman" w:hAnsi="Times New Roman" w:cs="Times New Roman"/>
          <w:sz w:val="26"/>
          <w:szCs w:val="26"/>
        </w:rPr>
        <w:t xml:space="preserve"> </w:t>
      </w:r>
      <w:r w:rsidRPr="00FF491C">
        <w:rPr>
          <w:rFonts w:ascii="Times New Roman" w:hAnsi="Times New Roman" w:cs="Times New Roman"/>
          <w:sz w:val="26"/>
          <w:szCs w:val="26"/>
        </w:rPr>
        <w:t>område.</w:t>
      </w:r>
    </w:p>
    <w:p w14:paraId="7EA0909F" w14:textId="00FCF7C0" w:rsidR="00FF491C" w:rsidRPr="007C121D" w:rsidRDefault="00FF491C" w:rsidP="00C86E82">
      <w:pPr>
        <w:spacing w:line="300" w:lineRule="auto"/>
        <w:ind w:firstLine="238"/>
        <w:rPr>
          <w:rFonts w:ascii="Times New Roman" w:hAnsi="Times New Roman" w:cs="Times New Roman"/>
          <w:sz w:val="26"/>
          <w:szCs w:val="26"/>
        </w:rPr>
      </w:pPr>
      <w:r w:rsidRPr="00FF491C">
        <w:rPr>
          <w:rFonts w:ascii="Times New Roman" w:hAnsi="Times New Roman" w:cs="Times New Roman"/>
          <w:sz w:val="26"/>
          <w:szCs w:val="26"/>
        </w:rPr>
        <w:t>10) MR-forordning: Kommissionens gennemførelsesforordning om overvågning og rapportering af drivhusgasemissioner i medfør af Europa-Parlamentets og Rådets direk</w:t>
      </w:r>
      <w:r w:rsidR="009645A8">
        <w:rPr>
          <w:rFonts w:ascii="Times New Roman" w:hAnsi="Times New Roman" w:cs="Times New Roman"/>
          <w:sz w:val="26"/>
          <w:szCs w:val="26"/>
        </w:rPr>
        <w:t xml:space="preserve">tiv 2003/87/EF og om ændring af </w:t>
      </w:r>
      <w:r w:rsidRPr="00FF491C">
        <w:rPr>
          <w:rFonts w:ascii="Times New Roman" w:hAnsi="Times New Roman" w:cs="Times New Roman"/>
          <w:sz w:val="26"/>
          <w:szCs w:val="26"/>
        </w:rPr>
        <w:t>Kommissionens forordning nr. 601/2012/EU.</w:t>
      </w:r>
    </w:p>
    <w:p w14:paraId="56585AA6" w14:textId="77777777" w:rsidR="008034E4" w:rsidRPr="008034E4" w:rsidRDefault="008034E4" w:rsidP="00C86E82">
      <w:pPr>
        <w:spacing w:after="0" w:line="300" w:lineRule="auto"/>
        <w:ind w:firstLine="238"/>
        <w:jc w:val="center"/>
        <w:rPr>
          <w:rFonts w:ascii="Times New Roman" w:hAnsi="Times New Roman" w:cs="Times New Roman"/>
          <w:sz w:val="26"/>
          <w:szCs w:val="26"/>
        </w:rPr>
      </w:pPr>
      <w:r w:rsidRPr="008034E4">
        <w:rPr>
          <w:rFonts w:ascii="Times New Roman" w:hAnsi="Times New Roman" w:cs="Times New Roman"/>
          <w:sz w:val="26"/>
          <w:szCs w:val="26"/>
        </w:rPr>
        <w:t>Kapitel 3</w:t>
      </w:r>
    </w:p>
    <w:p w14:paraId="2B65920B" w14:textId="3E13CF07" w:rsidR="00302C12" w:rsidRDefault="008034E4" w:rsidP="00C86E82">
      <w:pPr>
        <w:spacing w:after="0" w:line="300" w:lineRule="auto"/>
        <w:ind w:firstLine="238"/>
        <w:jc w:val="center"/>
        <w:rPr>
          <w:rFonts w:ascii="Times New Roman" w:hAnsi="Times New Roman" w:cs="Times New Roman"/>
          <w:i/>
          <w:sz w:val="26"/>
          <w:szCs w:val="26"/>
        </w:rPr>
      </w:pPr>
      <w:r w:rsidRPr="008034E4">
        <w:rPr>
          <w:rFonts w:ascii="Times New Roman" w:hAnsi="Times New Roman" w:cs="Times New Roman"/>
          <w:i/>
          <w:sz w:val="26"/>
          <w:szCs w:val="26"/>
        </w:rPr>
        <w:t>Udledningstilladelse til driftsledere og brændstofoperatører</w:t>
      </w:r>
    </w:p>
    <w:p w14:paraId="18FA0A66" w14:textId="13FD8C6C" w:rsidR="008034E4" w:rsidRPr="008034E4" w:rsidRDefault="008034E4" w:rsidP="008034E4">
      <w:pPr>
        <w:spacing w:line="300" w:lineRule="auto"/>
        <w:ind w:firstLine="238"/>
        <w:jc w:val="center"/>
        <w:rPr>
          <w:rFonts w:ascii="Times New Roman" w:hAnsi="Times New Roman" w:cs="Times New Roman"/>
          <w:i/>
          <w:sz w:val="26"/>
          <w:szCs w:val="26"/>
        </w:rPr>
      </w:pPr>
      <w:r w:rsidRPr="008034E4">
        <w:rPr>
          <w:rFonts w:ascii="Times New Roman" w:hAnsi="Times New Roman" w:cs="Times New Roman"/>
          <w:i/>
          <w:sz w:val="26"/>
          <w:szCs w:val="26"/>
        </w:rPr>
        <w:t>Ansøgning om udledningstilladelse</w:t>
      </w:r>
    </w:p>
    <w:p w14:paraId="15DBCF4A" w14:textId="63A4839F" w:rsidR="008034E4" w:rsidRPr="008034E4" w:rsidRDefault="00302C12" w:rsidP="008034E4">
      <w:pPr>
        <w:spacing w:after="0" w:line="300" w:lineRule="auto"/>
        <w:ind w:firstLine="238"/>
        <w:rPr>
          <w:rFonts w:ascii="Times New Roman" w:hAnsi="Times New Roman" w:cs="Times New Roman"/>
          <w:sz w:val="26"/>
          <w:szCs w:val="26"/>
        </w:rPr>
      </w:pPr>
      <w:r w:rsidRPr="007C121D">
        <w:rPr>
          <w:rFonts w:ascii="Times New Roman" w:hAnsi="Times New Roman" w:cs="Times New Roman"/>
          <w:b/>
          <w:sz w:val="26"/>
          <w:szCs w:val="26"/>
        </w:rPr>
        <w:t>§ 4.</w:t>
      </w:r>
      <w:r w:rsidRPr="007C121D">
        <w:rPr>
          <w:rFonts w:ascii="Times New Roman" w:hAnsi="Times New Roman" w:cs="Times New Roman"/>
          <w:sz w:val="26"/>
          <w:szCs w:val="26"/>
        </w:rPr>
        <w:t xml:space="preserve"> </w:t>
      </w:r>
      <w:r w:rsidR="008034E4" w:rsidRPr="008034E4">
        <w:rPr>
          <w:rFonts w:ascii="Times New Roman" w:hAnsi="Times New Roman" w:cs="Times New Roman"/>
          <w:sz w:val="26"/>
          <w:szCs w:val="26"/>
        </w:rPr>
        <w:t>En driftsleders ansøgning om udledningstilladelse bør indgives ti</w:t>
      </w:r>
      <w:r w:rsidR="008034E4">
        <w:rPr>
          <w:rFonts w:ascii="Times New Roman" w:hAnsi="Times New Roman" w:cs="Times New Roman"/>
          <w:sz w:val="26"/>
          <w:szCs w:val="26"/>
        </w:rPr>
        <w:t xml:space="preserve">l Energistyrelsen i så god tid, </w:t>
      </w:r>
      <w:r w:rsidR="008034E4" w:rsidRPr="008034E4">
        <w:rPr>
          <w:rFonts w:ascii="Times New Roman" w:hAnsi="Times New Roman" w:cs="Times New Roman"/>
          <w:sz w:val="26"/>
          <w:szCs w:val="26"/>
        </w:rPr>
        <w:t>at sagens fakta under hensyn til dennes kompleksitet kan foreligge fuldt belyst senest 60 dage, inden</w:t>
      </w:r>
      <w:r w:rsidR="008034E4">
        <w:rPr>
          <w:rFonts w:ascii="Times New Roman" w:hAnsi="Times New Roman" w:cs="Times New Roman"/>
          <w:sz w:val="26"/>
          <w:szCs w:val="26"/>
        </w:rPr>
        <w:t xml:space="preserve"> </w:t>
      </w:r>
      <w:r w:rsidR="008034E4" w:rsidRPr="008034E4">
        <w:rPr>
          <w:rFonts w:ascii="Times New Roman" w:hAnsi="Times New Roman" w:cs="Times New Roman"/>
          <w:sz w:val="26"/>
          <w:szCs w:val="26"/>
        </w:rPr>
        <w:t>udledningen ønskes påbegyndt.</w:t>
      </w:r>
    </w:p>
    <w:p w14:paraId="6A0D000A" w14:textId="019B92EA" w:rsidR="008034E4" w:rsidRDefault="008034E4" w:rsidP="00C86E82">
      <w:pPr>
        <w:spacing w:line="300" w:lineRule="auto"/>
        <w:ind w:firstLine="238"/>
        <w:rPr>
          <w:rFonts w:ascii="Times New Roman" w:hAnsi="Times New Roman" w:cs="Times New Roman"/>
          <w:sz w:val="26"/>
          <w:szCs w:val="26"/>
        </w:rPr>
      </w:pPr>
      <w:r w:rsidRPr="008034E4">
        <w:rPr>
          <w:rFonts w:ascii="Times New Roman" w:hAnsi="Times New Roman" w:cs="Times New Roman"/>
          <w:sz w:val="26"/>
          <w:szCs w:val="26"/>
        </w:rPr>
        <w:t>Stk. 2. En brændstofoperatørs ansøgning om udledningstilladelse skal in</w:t>
      </w:r>
      <w:r>
        <w:rPr>
          <w:rFonts w:ascii="Times New Roman" w:hAnsi="Times New Roman" w:cs="Times New Roman"/>
          <w:sz w:val="26"/>
          <w:szCs w:val="26"/>
        </w:rPr>
        <w:t xml:space="preserve">dgives til Energistyrelsen i så </w:t>
      </w:r>
      <w:r w:rsidRPr="008034E4">
        <w:rPr>
          <w:rFonts w:ascii="Times New Roman" w:hAnsi="Times New Roman" w:cs="Times New Roman"/>
          <w:sz w:val="26"/>
          <w:szCs w:val="26"/>
        </w:rPr>
        <w:t>god tid, at sagens fakta under hensyn til dennes kompleksitet kan foreligge fuldt belyst senest 4 måneder,</w:t>
      </w:r>
      <w:r>
        <w:rPr>
          <w:rFonts w:ascii="Times New Roman" w:hAnsi="Times New Roman" w:cs="Times New Roman"/>
          <w:sz w:val="26"/>
          <w:szCs w:val="26"/>
        </w:rPr>
        <w:t xml:space="preserve"> </w:t>
      </w:r>
      <w:r w:rsidRPr="008034E4">
        <w:rPr>
          <w:rFonts w:ascii="Times New Roman" w:hAnsi="Times New Roman" w:cs="Times New Roman"/>
          <w:sz w:val="26"/>
          <w:szCs w:val="26"/>
        </w:rPr>
        <w:t>inden udledningen ønskes påbegyndt.</w:t>
      </w:r>
    </w:p>
    <w:p w14:paraId="770C8777" w14:textId="1A9DA2A2" w:rsidR="008034E4" w:rsidRPr="008034E4" w:rsidRDefault="00914A2E" w:rsidP="008034E4">
      <w:pPr>
        <w:spacing w:after="0" w:line="300" w:lineRule="auto"/>
        <w:ind w:firstLine="238"/>
        <w:rPr>
          <w:rFonts w:ascii="Times New Roman" w:hAnsi="Times New Roman" w:cs="Times New Roman"/>
          <w:sz w:val="26"/>
          <w:szCs w:val="26"/>
        </w:rPr>
      </w:pPr>
      <w:r w:rsidRPr="007C121D">
        <w:rPr>
          <w:rFonts w:ascii="Times New Roman" w:hAnsi="Times New Roman" w:cs="Times New Roman"/>
          <w:b/>
          <w:sz w:val="26"/>
          <w:szCs w:val="26"/>
        </w:rPr>
        <w:t>§ 5.</w:t>
      </w:r>
      <w:r>
        <w:rPr>
          <w:rFonts w:ascii="Times New Roman" w:hAnsi="Times New Roman" w:cs="Times New Roman"/>
          <w:sz w:val="26"/>
          <w:szCs w:val="26"/>
        </w:rPr>
        <w:t xml:space="preserve"> </w:t>
      </w:r>
      <w:r w:rsidR="008034E4" w:rsidRPr="008034E4">
        <w:rPr>
          <w:rFonts w:ascii="Times New Roman" w:hAnsi="Times New Roman" w:cs="Times New Roman"/>
          <w:sz w:val="26"/>
          <w:szCs w:val="26"/>
        </w:rPr>
        <w:t>En driftsleders ansøgning om udledningstilladelse for et stationært anlæg skal indehold</w:t>
      </w:r>
      <w:r w:rsidR="008034E4">
        <w:rPr>
          <w:rFonts w:ascii="Times New Roman" w:hAnsi="Times New Roman" w:cs="Times New Roman"/>
          <w:sz w:val="26"/>
          <w:szCs w:val="26"/>
        </w:rPr>
        <w:t xml:space="preserve">e en </w:t>
      </w:r>
      <w:r w:rsidR="008034E4" w:rsidRPr="008034E4">
        <w:rPr>
          <w:rFonts w:ascii="Times New Roman" w:hAnsi="Times New Roman" w:cs="Times New Roman"/>
          <w:sz w:val="26"/>
          <w:szCs w:val="26"/>
        </w:rPr>
        <w:t>beskrivelse af følgende:</w:t>
      </w:r>
    </w:p>
    <w:p w14:paraId="36B5E574" w14:textId="77777777" w:rsidR="008034E4" w:rsidRPr="008034E4" w:rsidRDefault="008034E4" w:rsidP="008034E4">
      <w:pPr>
        <w:spacing w:after="0" w:line="300" w:lineRule="auto"/>
        <w:ind w:firstLine="238"/>
        <w:rPr>
          <w:rFonts w:ascii="Times New Roman" w:hAnsi="Times New Roman" w:cs="Times New Roman"/>
          <w:sz w:val="26"/>
          <w:szCs w:val="26"/>
        </w:rPr>
      </w:pPr>
      <w:r w:rsidRPr="008034E4">
        <w:rPr>
          <w:rFonts w:ascii="Times New Roman" w:hAnsi="Times New Roman" w:cs="Times New Roman"/>
          <w:sz w:val="26"/>
          <w:szCs w:val="26"/>
        </w:rPr>
        <w:t>1) Éntydige identifikationer af anlægget, dettes ejer og driftsleder.</w:t>
      </w:r>
    </w:p>
    <w:p w14:paraId="0B982D72" w14:textId="2DAFC33C" w:rsidR="008034E4" w:rsidRPr="008034E4" w:rsidRDefault="008034E4" w:rsidP="008034E4">
      <w:pPr>
        <w:spacing w:after="0" w:line="300" w:lineRule="auto"/>
        <w:ind w:firstLine="238"/>
        <w:rPr>
          <w:rFonts w:ascii="Times New Roman" w:hAnsi="Times New Roman" w:cs="Times New Roman"/>
          <w:sz w:val="26"/>
          <w:szCs w:val="26"/>
        </w:rPr>
      </w:pPr>
      <w:r w:rsidRPr="008034E4">
        <w:rPr>
          <w:rFonts w:ascii="Times New Roman" w:hAnsi="Times New Roman" w:cs="Times New Roman"/>
          <w:sz w:val="26"/>
          <w:szCs w:val="26"/>
        </w:rPr>
        <w:t>2) Anlægget og dettes aktiviteter, herunder den anvendte teknologi, og de</w:t>
      </w:r>
      <w:r>
        <w:rPr>
          <w:rFonts w:ascii="Times New Roman" w:hAnsi="Times New Roman" w:cs="Times New Roman"/>
          <w:sz w:val="26"/>
          <w:szCs w:val="26"/>
        </w:rPr>
        <w:t xml:space="preserve"> råstoffer og hjælpematerialer, </w:t>
      </w:r>
      <w:r w:rsidRPr="008034E4">
        <w:rPr>
          <w:rFonts w:ascii="Times New Roman" w:hAnsi="Times New Roman" w:cs="Times New Roman"/>
          <w:sz w:val="26"/>
          <w:szCs w:val="26"/>
        </w:rPr>
        <w:t>hvis anvendelse kan forventes at føre til udledning.</w:t>
      </w:r>
    </w:p>
    <w:p w14:paraId="6833F030" w14:textId="651D32C1" w:rsidR="008034E4" w:rsidRPr="008034E4" w:rsidRDefault="008034E4" w:rsidP="008034E4">
      <w:pPr>
        <w:spacing w:after="0" w:line="300" w:lineRule="auto"/>
        <w:ind w:firstLine="238"/>
        <w:rPr>
          <w:rFonts w:ascii="Times New Roman" w:hAnsi="Times New Roman" w:cs="Times New Roman"/>
          <w:sz w:val="26"/>
          <w:szCs w:val="26"/>
        </w:rPr>
      </w:pPr>
      <w:r w:rsidRPr="008034E4">
        <w:rPr>
          <w:rFonts w:ascii="Times New Roman" w:hAnsi="Times New Roman" w:cs="Times New Roman"/>
          <w:sz w:val="26"/>
          <w:szCs w:val="26"/>
        </w:rPr>
        <w:t>3) Kilderne til udledning fra anlægget, for så vidt at anlæggets aktivite</w:t>
      </w:r>
      <w:r>
        <w:rPr>
          <w:rFonts w:ascii="Times New Roman" w:hAnsi="Times New Roman" w:cs="Times New Roman"/>
          <w:sz w:val="26"/>
          <w:szCs w:val="26"/>
        </w:rPr>
        <w:t xml:space="preserve">ter skal overvåges for bestemte </w:t>
      </w:r>
      <w:r w:rsidRPr="008034E4">
        <w:rPr>
          <w:rFonts w:ascii="Times New Roman" w:hAnsi="Times New Roman" w:cs="Times New Roman"/>
          <w:sz w:val="26"/>
          <w:szCs w:val="26"/>
        </w:rPr>
        <w:t>arter drivhusgasser, jf. kvotedirektivets bilag I.</w:t>
      </w:r>
    </w:p>
    <w:p w14:paraId="2B924505" w14:textId="77777777" w:rsidR="008034E4" w:rsidRPr="008034E4" w:rsidRDefault="008034E4" w:rsidP="008034E4">
      <w:pPr>
        <w:spacing w:after="0" w:line="300" w:lineRule="auto"/>
        <w:ind w:firstLine="238"/>
        <w:rPr>
          <w:rFonts w:ascii="Times New Roman" w:hAnsi="Times New Roman" w:cs="Times New Roman"/>
          <w:sz w:val="26"/>
          <w:szCs w:val="26"/>
        </w:rPr>
      </w:pPr>
      <w:r w:rsidRPr="008034E4">
        <w:rPr>
          <w:rFonts w:ascii="Times New Roman" w:hAnsi="Times New Roman" w:cs="Times New Roman"/>
          <w:sz w:val="26"/>
          <w:szCs w:val="26"/>
        </w:rPr>
        <w:lastRenderedPageBreak/>
        <w:t>4) Planlagte foranstaltninger til overvågning og rapportering af udledninger, jf. § 19, stk. 1.</w:t>
      </w:r>
    </w:p>
    <w:p w14:paraId="688AA02C" w14:textId="3835F249" w:rsidR="007B7DCB" w:rsidRPr="00C86E82" w:rsidRDefault="008034E4" w:rsidP="00C86E82">
      <w:pPr>
        <w:spacing w:line="300" w:lineRule="auto"/>
        <w:ind w:firstLine="238"/>
        <w:rPr>
          <w:rFonts w:ascii="Times New Roman" w:hAnsi="Times New Roman" w:cs="Times New Roman"/>
          <w:sz w:val="26"/>
          <w:szCs w:val="26"/>
        </w:rPr>
      </w:pPr>
      <w:r w:rsidRPr="008034E4">
        <w:rPr>
          <w:rFonts w:ascii="Times New Roman" w:hAnsi="Times New Roman" w:cs="Times New Roman"/>
          <w:sz w:val="26"/>
          <w:szCs w:val="26"/>
        </w:rPr>
        <w:t>5) Et ikke-teknisk resumé af oplysningerne i nr. 1-4.</w:t>
      </w:r>
    </w:p>
    <w:p w14:paraId="182B6E4D" w14:textId="1E7779DC" w:rsidR="008034E4" w:rsidRPr="008034E4" w:rsidRDefault="008034E4" w:rsidP="008034E4">
      <w:pPr>
        <w:spacing w:after="0" w:line="300" w:lineRule="auto"/>
        <w:rPr>
          <w:rFonts w:ascii="Times New Roman" w:hAnsi="Times New Roman" w:cs="Times New Roman"/>
          <w:sz w:val="26"/>
          <w:szCs w:val="26"/>
        </w:rPr>
      </w:pPr>
      <w:r>
        <w:rPr>
          <w:rFonts w:ascii="Times New Roman" w:hAnsi="Times New Roman" w:cs="Times New Roman"/>
          <w:b/>
          <w:sz w:val="26"/>
          <w:szCs w:val="26"/>
        </w:rPr>
        <w:t xml:space="preserve">  § 6. </w:t>
      </w:r>
      <w:r w:rsidRPr="008034E4">
        <w:rPr>
          <w:rFonts w:ascii="Times New Roman" w:hAnsi="Times New Roman" w:cs="Times New Roman"/>
          <w:sz w:val="26"/>
          <w:szCs w:val="26"/>
        </w:rPr>
        <w:t>En brændstofoperatørs ansøgning om udledningstilladelse for overga</w:t>
      </w:r>
      <w:r>
        <w:rPr>
          <w:rFonts w:ascii="Times New Roman" w:hAnsi="Times New Roman" w:cs="Times New Roman"/>
          <w:sz w:val="26"/>
          <w:szCs w:val="26"/>
        </w:rPr>
        <w:t xml:space="preserve">ng til forbrug af brændsel, der </w:t>
      </w:r>
      <w:r w:rsidRPr="008034E4">
        <w:rPr>
          <w:rFonts w:ascii="Times New Roman" w:hAnsi="Times New Roman" w:cs="Times New Roman"/>
          <w:sz w:val="26"/>
          <w:szCs w:val="26"/>
        </w:rPr>
        <w:t>anvendes til forbrænding i bygningssektoren, vejtransportsektoren eller an</w:t>
      </w:r>
      <w:r>
        <w:rPr>
          <w:rFonts w:ascii="Times New Roman" w:hAnsi="Times New Roman" w:cs="Times New Roman"/>
          <w:sz w:val="26"/>
          <w:szCs w:val="26"/>
        </w:rPr>
        <w:t xml:space="preserve">dre sektorer, skal indeholde en </w:t>
      </w:r>
      <w:r w:rsidRPr="008034E4">
        <w:rPr>
          <w:rFonts w:ascii="Times New Roman" w:hAnsi="Times New Roman" w:cs="Times New Roman"/>
          <w:sz w:val="26"/>
          <w:szCs w:val="26"/>
        </w:rPr>
        <w:t>beskrivelse af følgende:</w:t>
      </w:r>
    </w:p>
    <w:p w14:paraId="55333313" w14:textId="77E9701C" w:rsidR="008034E4" w:rsidRPr="008034E4" w:rsidRDefault="00072726" w:rsidP="008034E4">
      <w:pPr>
        <w:spacing w:after="0" w:line="300" w:lineRule="auto"/>
        <w:rPr>
          <w:rFonts w:ascii="Times New Roman" w:hAnsi="Times New Roman" w:cs="Times New Roman"/>
          <w:sz w:val="26"/>
          <w:szCs w:val="26"/>
        </w:rPr>
      </w:pPr>
      <w:r>
        <w:rPr>
          <w:rFonts w:ascii="Times New Roman" w:hAnsi="Times New Roman" w:cs="Times New Roman"/>
          <w:sz w:val="26"/>
          <w:szCs w:val="26"/>
        </w:rPr>
        <w:t xml:space="preserve">  </w:t>
      </w:r>
      <w:r w:rsidR="008034E4" w:rsidRPr="008034E4">
        <w:rPr>
          <w:rFonts w:ascii="Times New Roman" w:hAnsi="Times New Roman" w:cs="Times New Roman"/>
          <w:sz w:val="26"/>
          <w:szCs w:val="26"/>
        </w:rPr>
        <w:t>1) Brændstofoperatøren, som skal være éntydigt identificeret.</w:t>
      </w:r>
    </w:p>
    <w:p w14:paraId="0270C7B8" w14:textId="0A43DFB2" w:rsidR="008034E4" w:rsidRPr="008034E4" w:rsidRDefault="00072726" w:rsidP="008034E4">
      <w:pPr>
        <w:spacing w:after="0" w:line="300" w:lineRule="auto"/>
        <w:rPr>
          <w:rFonts w:ascii="Times New Roman" w:hAnsi="Times New Roman" w:cs="Times New Roman"/>
          <w:sz w:val="26"/>
          <w:szCs w:val="26"/>
        </w:rPr>
      </w:pPr>
      <w:r>
        <w:rPr>
          <w:rFonts w:ascii="Times New Roman" w:hAnsi="Times New Roman" w:cs="Times New Roman"/>
          <w:sz w:val="26"/>
          <w:szCs w:val="26"/>
        </w:rPr>
        <w:t xml:space="preserve">  </w:t>
      </w:r>
      <w:r w:rsidR="008034E4" w:rsidRPr="008034E4">
        <w:rPr>
          <w:rFonts w:ascii="Times New Roman" w:hAnsi="Times New Roman" w:cs="Times New Roman"/>
          <w:sz w:val="26"/>
          <w:szCs w:val="26"/>
        </w:rPr>
        <w:t>2) Den type brændsel, der overgår til forbrug, og som anvendes til forbrænding i de sektorer, der e</w:t>
      </w:r>
      <w:r w:rsidR="008034E4">
        <w:rPr>
          <w:rFonts w:ascii="Times New Roman" w:hAnsi="Times New Roman" w:cs="Times New Roman"/>
          <w:sz w:val="26"/>
          <w:szCs w:val="26"/>
        </w:rPr>
        <w:t xml:space="preserve">r </w:t>
      </w:r>
      <w:r w:rsidR="008034E4" w:rsidRPr="008034E4">
        <w:rPr>
          <w:rFonts w:ascii="Times New Roman" w:hAnsi="Times New Roman" w:cs="Times New Roman"/>
          <w:sz w:val="26"/>
          <w:szCs w:val="26"/>
        </w:rPr>
        <w:t>omhandlet i kvotedirektivets bilag III, samt de måder, hvorpå brændstofferne overgår til forbrug.</w:t>
      </w:r>
    </w:p>
    <w:p w14:paraId="3BAA83D5" w14:textId="5E8FB699" w:rsidR="008034E4" w:rsidRPr="008034E4" w:rsidRDefault="00072726" w:rsidP="008034E4">
      <w:pPr>
        <w:spacing w:after="0" w:line="300" w:lineRule="auto"/>
        <w:rPr>
          <w:rFonts w:ascii="Times New Roman" w:hAnsi="Times New Roman" w:cs="Times New Roman"/>
          <w:sz w:val="26"/>
          <w:szCs w:val="26"/>
        </w:rPr>
      </w:pPr>
      <w:r>
        <w:rPr>
          <w:rFonts w:ascii="Times New Roman" w:hAnsi="Times New Roman" w:cs="Times New Roman"/>
          <w:sz w:val="26"/>
          <w:szCs w:val="26"/>
        </w:rPr>
        <w:t xml:space="preserve">  </w:t>
      </w:r>
      <w:r w:rsidR="008034E4" w:rsidRPr="008034E4">
        <w:rPr>
          <w:rFonts w:ascii="Times New Roman" w:hAnsi="Times New Roman" w:cs="Times New Roman"/>
          <w:sz w:val="26"/>
          <w:szCs w:val="26"/>
        </w:rPr>
        <w:t>3) Det eller de endelige anvendelsesformål for de brændstoffer, der overgår til forbrug, jf. nr. 2.</w:t>
      </w:r>
    </w:p>
    <w:p w14:paraId="18B5D2F1" w14:textId="6D385F99" w:rsidR="008034E4" w:rsidRPr="008034E4" w:rsidRDefault="00072726" w:rsidP="008034E4">
      <w:pPr>
        <w:spacing w:after="0" w:line="300" w:lineRule="auto"/>
        <w:rPr>
          <w:rFonts w:ascii="Times New Roman" w:hAnsi="Times New Roman" w:cs="Times New Roman"/>
          <w:sz w:val="26"/>
          <w:szCs w:val="26"/>
        </w:rPr>
      </w:pPr>
      <w:r>
        <w:rPr>
          <w:rFonts w:ascii="Times New Roman" w:hAnsi="Times New Roman" w:cs="Times New Roman"/>
          <w:sz w:val="26"/>
          <w:szCs w:val="26"/>
        </w:rPr>
        <w:t xml:space="preserve">  </w:t>
      </w:r>
      <w:r w:rsidR="008034E4" w:rsidRPr="008034E4">
        <w:rPr>
          <w:rFonts w:ascii="Times New Roman" w:hAnsi="Times New Roman" w:cs="Times New Roman"/>
          <w:sz w:val="26"/>
          <w:szCs w:val="26"/>
        </w:rPr>
        <w:t>4) Planlagte foranstaltninger til overvågning og rapportering af emissio</w:t>
      </w:r>
      <w:r w:rsidR="008034E4">
        <w:rPr>
          <w:rFonts w:ascii="Times New Roman" w:hAnsi="Times New Roman" w:cs="Times New Roman"/>
          <w:sz w:val="26"/>
          <w:szCs w:val="26"/>
        </w:rPr>
        <w:t xml:space="preserve">ner i overensstemmelse med de i </w:t>
      </w:r>
      <w:r w:rsidR="008034E4" w:rsidRPr="008034E4">
        <w:rPr>
          <w:rFonts w:ascii="Times New Roman" w:hAnsi="Times New Roman" w:cs="Times New Roman"/>
          <w:sz w:val="26"/>
          <w:szCs w:val="26"/>
        </w:rPr>
        <w:t>kvotedirektivets artikel 14 og 30f omhandlede gennemførelsesretsakter, jf. § 19, stk. 1.</w:t>
      </w:r>
    </w:p>
    <w:p w14:paraId="7EE7DA32" w14:textId="0833F5BD" w:rsidR="00EF6CD9" w:rsidRPr="007C121D" w:rsidRDefault="00072726" w:rsidP="00C86E82">
      <w:pPr>
        <w:spacing w:line="300" w:lineRule="auto"/>
        <w:rPr>
          <w:rFonts w:ascii="Times New Roman" w:hAnsi="Times New Roman" w:cs="Times New Roman"/>
          <w:sz w:val="26"/>
          <w:szCs w:val="26"/>
        </w:rPr>
      </w:pPr>
      <w:r>
        <w:rPr>
          <w:rFonts w:ascii="Times New Roman" w:hAnsi="Times New Roman" w:cs="Times New Roman"/>
          <w:sz w:val="26"/>
          <w:szCs w:val="26"/>
        </w:rPr>
        <w:t xml:space="preserve">  </w:t>
      </w:r>
      <w:bookmarkStart w:id="2" w:name="_GoBack"/>
      <w:bookmarkEnd w:id="2"/>
      <w:r w:rsidR="008034E4" w:rsidRPr="008034E4">
        <w:rPr>
          <w:rFonts w:ascii="Times New Roman" w:hAnsi="Times New Roman" w:cs="Times New Roman"/>
          <w:sz w:val="26"/>
          <w:szCs w:val="26"/>
        </w:rPr>
        <w:t>5) Et ikke-teknisk resumé af oplysningerne i nr. 1-4.</w:t>
      </w:r>
    </w:p>
    <w:p w14:paraId="1325402A" w14:textId="3A7D8AC3" w:rsidR="001E2E95" w:rsidRDefault="008034E4" w:rsidP="008034E4">
      <w:pPr>
        <w:spacing w:line="300" w:lineRule="auto"/>
        <w:ind w:firstLine="238"/>
        <w:jc w:val="center"/>
        <w:rPr>
          <w:rFonts w:ascii="Times New Roman" w:hAnsi="Times New Roman" w:cs="Times New Roman"/>
          <w:i/>
          <w:sz w:val="26"/>
          <w:szCs w:val="26"/>
        </w:rPr>
      </w:pPr>
      <w:r w:rsidRPr="008034E4">
        <w:rPr>
          <w:rFonts w:ascii="Times New Roman" w:hAnsi="Times New Roman" w:cs="Times New Roman"/>
          <w:i/>
          <w:sz w:val="26"/>
          <w:szCs w:val="26"/>
        </w:rPr>
        <w:t>Udledningstilladelse til driftsledere</w:t>
      </w:r>
    </w:p>
    <w:p w14:paraId="78889D4D" w14:textId="57C95BA5" w:rsidR="008034E4" w:rsidRPr="008034E4" w:rsidRDefault="008034E4" w:rsidP="008034E4">
      <w:pPr>
        <w:spacing w:after="0" w:line="300" w:lineRule="auto"/>
        <w:ind w:firstLine="238"/>
        <w:rPr>
          <w:rFonts w:ascii="Times New Roman" w:hAnsi="Times New Roman" w:cs="Times New Roman"/>
          <w:sz w:val="26"/>
          <w:szCs w:val="26"/>
        </w:rPr>
      </w:pPr>
      <w:r>
        <w:rPr>
          <w:rFonts w:ascii="Times New Roman" w:hAnsi="Times New Roman" w:cs="Times New Roman"/>
          <w:b/>
          <w:sz w:val="26"/>
          <w:szCs w:val="26"/>
        </w:rPr>
        <w:t xml:space="preserve"> § 7. </w:t>
      </w:r>
      <w:r w:rsidRPr="008034E4">
        <w:rPr>
          <w:rFonts w:ascii="Times New Roman" w:hAnsi="Times New Roman" w:cs="Times New Roman"/>
          <w:sz w:val="26"/>
          <w:szCs w:val="26"/>
        </w:rPr>
        <w:t>Energistyrelsen meddeler en driftsleder udledningstilladelse, hvis det anses for godtgjort, at ansøgeren er i stand til at overvåge og rapportere udledninger fra anlægget, jf. kvot</w:t>
      </w:r>
      <w:r>
        <w:rPr>
          <w:rFonts w:ascii="Times New Roman" w:hAnsi="Times New Roman" w:cs="Times New Roman"/>
          <w:sz w:val="26"/>
          <w:szCs w:val="26"/>
        </w:rPr>
        <w:t>edirektivets artikel 6, stk. 1, og § 4, stk. 2, i lov om CO2</w:t>
      </w:r>
      <w:r w:rsidRPr="008034E4">
        <w:rPr>
          <w:rFonts w:ascii="Times New Roman" w:hAnsi="Times New Roman" w:cs="Times New Roman"/>
          <w:sz w:val="26"/>
          <w:szCs w:val="26"/>
        </w:rPr>
        <w:t>-kvoter.</w:t>
      </w:r>
    </w:p>
    <w:p w14:paraId="6DF584CE" w14:textId="305DF2EF" w:rsidR="008034E4" w:rsidRPr="008034E4" w:rsidRDefault="008034E4" w:rsidP="008034E4">
      <w:pPr>
        <w:spacing w:after="0" w:line="300" w:lineRule="auto"/>
        <w:ind w:firstLine="238"/>
        <w:rPr>
          <w:rFonts w:ascii="Times New Roman" w:hAnsi="Times New Roman" w:cs="Times New Roman"/>
          <w:sz w:val="26"/>
          <w:szCs w:val="26"/>
        </w:rPr>
      </w:pPr>
      <w:r w:rsidRPr="008034E4">
        <w:rPr>
          <w:rFonts w:ascii="Times New Roman" w:hAnsi="Times New Roman" w:cs="Times New Roman"/>
          <w:sz w:val="26"/>
          <w:szCs w:val="26"/>
        </w:rPr>
        <w:t>Stk. 2. En udledningstilladelse kan omfatte et eller flere anlæg belig</w:t>
      </w:r>
      <w:r>
        <w:rPr>
          <w:rFonts w:ascii="Times New Roman" w:hAnsi="Times New Roman" w:cs="Times New Roman"/>
          <w:sz w:val="26"/>
          <w:szCs w:val="26"/>
        </w:rPr>
        <w:t>gende på samme område og drevet af samme driftsleder.</w:t>
      </w:r>
    </w:p>
    <w:p w14:paraId="0A6B0E7A" w14:textId="2FA52B73" w:rsidR="008034E4" w:rsidRPr="008034E4" w:rsidRDefault="008034E4" w:rsidP="008034E4">
      <w:pPr>
        <w:spacing w:after="0" w:line="300" w:lineRule="auto"/>
        <w:ind w:firstLine="238"/>
        <w:rPr>
          <w:rFonts w:ascii="Times New Roman" w:hAnsi="Times New Roman" w:cs="Times New Roman"/>
          <w:sz w:val="26"/>
          <w:szCs w:val="26"/>
        </w:rPr>
      </w:pPr>
      <w:r w:rsidRPr="008034E4">
        <w:rPr>
          <w:rFonts w:ascii="Times New Roman" w:hAnsi="Times New Roman" w:cs="Times New Roman"/>
          <w:sz w:val="26"/>
          <w:szCs w:val="26"/>
        </w:rPr>
        <w:t>Stk. 3. Hvis flere fysiske eller juridiske personer på samme lokalitet i et</w:t>
      </w:r>
      <w:r>
        <w:rPr>
          <w:rFonts w:ascii="Times New Roman" w:hAnsi="Times New Roman" w:cs="Times New Roman"/>
          <w:sz w:val="26"/>
          <w:szCs w:val="26"/>
        </w:rPr>
        <w:t xml:space="preserve"> samarbejde driver flere anlæg, </w:t>
      </w:r>
      <w:r w:rsidRPr="008034E4">
        <w:rPr>
          <w:rFonts w:ascii="Times New Roman" w:hAnsi="Times New Roman" w:cs="Times New Roman"/>
          <w:sz w:val="26"/>
          <w:szCs w:val="26"/>
        </w:rPr>
        <w:t>som har en tæt driftsmæssig eller fysisk sammenhæng, kan Energistyrelsen beslutte, at disse anlæg anses</w:t>
      </w:r>
      <w:r>
        <w:rPr>
          <w:rFonts w:ascii="Times New Roman" w:hAnsi="Times New Roman" w:cs="Times New Roman"/>
          <w:sz w:val="26"/>
          <w:szCs w:val="26"/>
        </w:rPr>
        <w:t xml:space="preserve"> </w:t>
      </w:r>
      <w:r w:rsidRPr="008034E4">
        <w:rPr>
          <w:rFonts w:ascii="Times New Roman" w:hAnsi="Times New Roman" w:cs="Times New Roman"/>
          <w:sz w:val="26"/>
          <w:szCs w:val="26"/>
        </w:rPr>
        <w:t>for at udgøre ét samlet anlæg. Personerne hæfter i så fald solidarisk for de økonomiske forpligtelser,</w:t>
      </w:r>
      <w:r>
        <w:rPr>
          <w:rFonts w:ascii="Times New Roman" w:hAnsi="Times New Roman" w:cs="Times New Roman"/>
          <w:sz w:val="26"/>
          <w:szCs w:val="26"/>
        </w:rPr>
        <w:t xml:space="preserve"> </w:t>
      </w:r>
      <w:r w:rsidRPr="008034E4">
        <w:rPr>
          <w:rFonts w:ascii="Times New Roman" w:hAnsi="Times New Roman" w:cs="Times New Roman"/>
          <w:sz w:val="26"/>
          <w:szCs w:val="26"/>
        </w:rPr>
        <w:t>herunder forpligtelsen til at returnere kvoter, som følger af kvoteordningen.</w:t>
      </w:r>
    </w:p>
    <w:p w14:paraId="3FD4A2E5" w14:textId="5A7C50E1" w:rsidR="008034E4" w:rsidRDefault="008034E4" w:rsidP="00C86E82">
      <w:pPr>
        <w:spacing w:line="300" w:lineRule="auto"/>
        <w:ind w:firstLine="238"/>
        <w:rPr>
          <w:rFonts w:ascii="Times New Roman" w:hAnsi="Times New Roman" w:cs="Times New Roman"/>
          <w:sz w:val="26"/>
          <w:szCs w:val="26"/>
        </w:rPr>
      </w:pPr>
      <w:r w:rsidRPr="008034E4">
        <w:rPr>
          <w:rFonts w:ascii="Times New Roman" w:hAnsi="Times New Roman" w:cs="Times New Roman"/>
          <w:sz w:val="26"/>
          <w:szCs w:val="26"/>
        </w:rPr>
        <w:t>Stk. 4. Energistyrelsen kan pålægge de i stk. 3 nævnte personer, at ud</w:t>
      </w:r>
      <w:r>
        <w:rPr>
          <w:rFonts w:ascii="Times New Roman" w:hAnsi="Times New Roman" w:cs="Times New Roman"/>
          <w:sz w:val="26"/>
          <w:szCs w:val="26"/>
        </w:rPr>
        <w:t xml:space="preserve">pege iblandt sig én fuldmægtig, </w:t>
      </w:r>
      <w:r w:rsidRPr="008034E4">
        <w:rPr>
          <w:rFonts w:ascii="Times New Roman" w:hAnsi="Times New Roman" w:cs="Times New Roman"/>
          <w:sz w:val="26"/>
          <w:szCs w:val="26"/>
        </w:rPr>
        <w:t>som på deres vegne over for Energistyrelsen varetager opgaverne som driftsleder for det samlede anlæg.</w:t>
      </w:r>
    </w:p>
    <w:p w14:paraId="285F0E36" w14:textId="77777777" w:rsidR="008034E4" w:rsidRPr="008034E4" w:rsidRDefault="008034E4" w:rsidP="008034E4">
      <w:pPr>
        <w:spacing w:after="0" w:line="300" w:lineRule="auto"/>
        <w:ind w:firstLine="238"/>
        <w:rPr>
          <w:rFonts w:ascii="Times New Roman" w:hAnsi="Times New Roman" w:cs="Times New Roman"/>
          <w:sz w:val="26"/>
          <w:szCs w:val="26"/>
        </w:rPr>
      </w:pPr>
      <w:r>
        <w:rPr>
          <w:rFonts w:ascii="Times New Roman" w:hAnsi="Times New Roman" w:cs="Times New Roman"/>
          <w:b/>
          <w:sz w:val="26"/>
          <w:szCs w:val="26"/>
        </w:rPr>
        <w:t xml:space="preserve">§ 8. </w:t>
      </w:r>
      <w:r w:rsidRPr="008034E4">
        <w:rPr>
          <w:rFonts w:ascii="Times New Roman" w:hAnsi="Times New Roman" w:cs="Times New Roman"/>
          <w:sz w:val="26"/>
          <w:szCs w:val="26"/>
        </w:rPr>
        <w:t>En udledningstilladelse til en driftsleder skal indeholde følgende:</w:t>
      </w:r>
    </w:p>
    <w:p w14:paraId="61B0EE21" w14:textId="77777777" w:rsidR="008034E4" w:rsidRPr="008034E4" w:rsidRDefault="008034E4" w:rsidP="008034E4">
      <w:pPr>
        <w:spacing w:after="0" w:line="300" w:lineRule="auto"/>
        <w:ind w:firstLine="238"/>
        <w:rPr>
          <w:rFonts w:ascii="Times New Roman" w:hAnsi="Times New Roman" w:cs="Times New Roman"/>
          <w:sz w:val="26"/>
          <w:szCs w:val="26"/>
        </w:rPr>
      </w:pPr>
      <w:r w:rsidRPr="008034E4">
        <w:rPr>
          <w:rFonts w:ascii="Times New Roman" w:hAnsi="Times New Roman" w:cs="Times New Roman"/>
          <w:sz w:val="26"/>
          <w:szCs w:val="26"/>
        </w:rPr>
        <w:t>1) Driftslederens navn og adresse.</w:t>
      </w:r>
    </w:p>
    <w:p w14:paraId="5BAC50E3" w14:textId="77777777" w:rsidR="008034E4" w:rsidRPr="008034E4" w:rsidRDefault="008034E4" w:rsidP="008034E4">
      <w:pPr>
        <w:spacing w:after="0" w:line="300" w:lineRule="auto"/>
        <w:ind w:firstLine="238"/>
        <w:rPr>
          <w:rFonts w:ascii="Times New Roman" w:hAnsi="Times New Roman" w:cs="Times New Roman"/>
          <w:sz w:val="26"/>
          <w:szCs w:val="26"/>
        </w:rPr>
      </w:pPr>
      <w:r w:rsidRPr="008034E4">
        <w:rPr>
          <w:rFonts w:ascii="Times New Roman" w:hAnsi="Times New Roman" w:cs="Times New Roman"/>
          <w:sz w:val="26"/>
          <w:szCs w:val="26"/>
        </w:rPr>
        <w:t>2) En beskrivelse af aktiviteterne og udledningerne fra anlægget.</w:t>
      </w:r>
    </w:p>
    <w:p w14:paraId="7CA7F9B1" w14:textId="77777777" w:rsidR="008034E4" w:rsidRPr="008034E4" w:rsidRDefault="008034E4" w:rsidP="008034E4">
      <w:pPr>
        <w:spacing w:after="0" w:line="300" w:lineRule="auto"/>
        <w:ind w:firstLine="238"/>
        <w:rPr>
          <w:rFonts w:ascii="Times New Roman" w:hAnsi="Times New Roman" w:cs="Times New Roman"/>
          <w:sz w:val="26"/>
          <w:szCs w:val="26"/>
        </w:rPr>
      </w:pPr>
      <w:r w:rsidRPr="008034E4">
        <w:rPr>
          <w:rFonts w:ascii="Times New Roman" w:hAnsi="Times New Roman" w:cs="Times New Roman"/>
          <w:sz w:val="26"/>
          <w:szCs w:val="26"/>
        </w:rPr>
        <w:t>3) En plan godkendt af Energistyrelsen for overvågning af udledning, jf. § 19, stk. 1.</w:t>
      </w:r>
    </w:p>
    <w:p w14:paraId="5322E459" w14:textId="77777777" w:rsidR="008034E4" w:rsidRPr="008034E4" w:rsidRDefault="008034E4" w:rsidP="008034E4">
      <w:pPr>
        <w:spacing w:after="0" w:line="300" w:lineRule="auto"/>
        <w:ind w:firstLine="238"/>
        <w:rPr>
          <w:rFonts w:ascii="Times New Roman" w:hAnsi="Times New Roman" w:cs="Times New Roman"/>
          <w:sz w:val="26"/>
          <w:szCs w:val="26"/>
        </w:rPr>
      </w:pPr>
      <w:r w:rsidRPr="008034E4">
        <w:rPr>
          <w:rFonts w:ascii="Times New Roman" w:hAnsi="Times New Roman" w:cs="Times New Roman"/>
          <w:sz w:val="26"/>
          <w:szCs w:val="26"/>
        </w:rPr>
        <w:lastRenderedPageBreak/>
        <w:t>4) Rapporteringskrav.</w:t>
      </w:r>
    </w:p>
    <w:p w14:paraId="7F4131AF" w14:textId="0A4C1D45" w:rsidR="008034E4" w:rsidRPr="008034E4" w:rsidRDefault="008034E4" w:rsidP="00AE6694">
      <w:pPr>
        <w:spacing w:after="0" w:line="300" w:lineRule="auto"/>
        <w:ind w:firstLine="238"/>
        <w:rPr>
          <w:rFonts w:ascii="Times New Roman" w:hAnsi="Times New Roman" w:cs="Times New Roman"/>
          <w:sz w:val="26"/>
          <w:szCs w:val="26"/>
        </w:rPr>
      </w:pPr>
      <w:r w:rsidRPr="008034E4">
        <w:rPr>
          <w:rFonts w:ascii="Times New Roman" w:hAnsi="Times New Roman" w:cs="Times New Roman"/>
          <w:sz w:val="26"/>
          <w:szCs w:val="26"/>
        </w:rPr>
        <w:t>5) En forpligtelse til rettidigt at returnere kvoter svarende til anlæggets s</w:t>
      </w:r>
      <w:r w:rsidR="00AE6694">
        <w:rPr>
          <w:rFonts w:ascii="Times New Roman" w:hAnsi="Times New Roman" w:cs="Times New Roman"/>
          <w:sz w:val="26"/>
          <w:szCs w:val="26"/>
        </w:rPr>
        <w:t xml:space="preserve">amlede verificerede udledning i </w:t>
      </w:r>
      <w:r w:rsidRPr="008034E4">
        <w:rPr>
          <w:rFonts w:ascii="Times New Roman" w:hAnsi="Times New Roman" w:cs="Times New Roman"/>
          <w:sz w:val="26"/>
          <w:szCs w:val="26"/>
        </w:rPr>
        <w:t>hvert kalenderår.</w:t>
      </w:r>
    </w:p>
    <w:p w14:paraId="4B4CE3F4" w14:textId="4F7C404A" w:rsidR="00587867" w:rsidRDefault="008034E4" w:rsidP="00C86E82">
      <w:pPr>
        <w:spacing w:line="300" w:lineRule="auto"/>
        <w:ind w:firstLine="238"/>
        <w:rPr>
          <w:rFonts w:ascii="Times New Roman" w:hAnsi="Times New Roman" w:cs="Times New Roman"/>
          <w:sz w:val="26"/>
          <w:szCs w:val="26"/>
        </w:rPr>
      </w:pPr>
      <w:r w:rsidRPr="008034E4">
        <w:rPr>
          <w:rFonts w:ascii="Times New Roman" w:hAnsi="Times New Roman" w:cs="Times New Roman"/>
          <w:sz w:val="26"/>
          <w:szCs w:val="26"/>
        </w:rPr>
        <w:t>Stk. 2. Energistyrelsen kan i en tilladelse og ved ændring heraf sti</w:t>
      </w:r>
      <w:r w:rsidR="00AE6694">
        <w:rPr>
          <w:rFonts w:ascii="Times New Roman" w:hAnsi="Times New Roman" w:cs="Times New Roman"/>
          <w:sz w:val="26"/>
          <w:szCs w:val="26"/>
        </w:rPr>
        <w:t xml:space="preserve">lle vilkår om, at driftslederen </w:t>
      </w:r>
      <w:r w:rsidRPr="008034E4">
        <w:rPr>
          <w:rFonts w:ascii="Times New Roman" w:hAnsi="Times New Roman" w:cs="Times New Roman"/>
          <w:sz w:val="26"/>
          <w:szCs w:val="26"/>
        </w:rPr>
        <w:t>overholder nærmere angivne krav, som er begrundet i virksomhedens særlige forhold.</w:t>
      </w:r>
    </w:p>
    <w:p w14:paraId="2823E1A6" w14:textId="50B83F14" w:rsidR="00587867" w:rsidRDefault="00587867" w:rsidP="00C86E82">
      <w:pPr>
        <w:spacing w:line="300" w:lineRule="auto"/>
        <w:ind w:firstLine="238"/>
        <w:rPr>
          <w:rFonts w:ascii="Times New Roman" w:hAnsi="Times New Roman" w:cs="Times New Roman"/>
          <w:sz w:val="26"/>
          <w:szCs w:val="26"/>
        </w:rPr>
      </w:pPr>
      <w:r>
        <w:rPr>
          <w:rFonts w:ascii="Times New Roman" w:hAnsi="Times New Roman" w:cs="Times New Roman"/>
          <w:b/>
          <w:sz w:val="26"/>
          <w:szCs w:val="26"/>
        </w:rPr>
        <w:t xml:space="preserve">§ 9. </w:t>
      </w:r>
      <w:r w:rsidRPr="00587867">
        <w:rPr>
          <w:rFonts w:ascii="Times New Roman" w:hAnsi="Times New Roman" w:cs="Times New Roman"/>
          <w:sz w:val="26"/>
          <w:szCs w:val="26"/>
        </w:rPr>
        <w:t>Træffer Energistyrelsen afgørelse om, at et delanlæg tages permanent ud af drift, så medregnes dette ikke, når anlæggets samlede kapacitet fastlægges.</w:t>
      </w:r>
    </w:p>
    <w:p w14:paraId="4A66F34D" w14:textId="6457F388" w:rsidR="00AE6694" w:rsidRPr="00C86E82" w:rsidRDefault="00587867" w:rsidP="00C86E82">
      <w:pPr>
        <w:spacing w:line="300" w:lineRule="auto"/>
        <w:ind w:firstLine="238"/>
        <w:jc w:val="center"/>
        <w:rPr>
          <w:rFonts w:ascii="Times New Roman" w:hAnsi="Times New Roman" w:cs="Times New Roman"/>
          <w:i/>
          <w:sz w:val="26"/>
          <w:szCs w:val="26"/>
        </w:rPr>
      </w:pPr>
      <w:r w:rsidRPr="00587867">
        <w:rPr>
          <w:rFonts w:ascii="Times New Roman" w:hAnsi="Times New Roman" w:cs="Times New Roman"/>
          <w:i/>
          <w:sz w:val="26"/>
          <w:szCs w:val="26"/>
        </w:rPr>
        <w:t>Udledningstilladelse til brændstofoperatører</w:t>
      </w:r>
    </w:p>
    <w:p w14:paraId="344EE659" w14:textId="4C348765" w:rsidR="00587867" w:rsidRPr="00587867" w:rsidRDefault="00587867" w:rsidP="00587867">
      <w:pPr>
        <w:spacing w:after="0" w:line="300" w:lineRule="auto"/>
        <w:ind w:firstLine="238"/>
        <w:rPr>
          <w:rFonts w:ascii="Times New Roman" w:hAnsi="Times New Roman" w:cs="Times New Roman"/>
          <w:sz w:val="26"/>
          <w:szCs w:val="26"/>
        </w:rPr>
      </w:pPr>
      <w:r>
        <w:rPr>
          <w:rFonts w:ascii="Times New Roman" w:hAnsi="Times New Roman" w:cs="Times New Roman"/>
          <w:b/>
          <w:sz w:val="26"/>
          <w:szCs w:val="26"/>
        </w:rPr>
        <w:t xml:space="preserve">§ 10. </w:t>
      </w:r>
      <w:r w:rsidRPr="00587867">
        <w:rPr>
          <w:rFonts w:ascii="Times New Roman" w:hAnsi="Times New Roman" w:cs="Times New Roman"/>
          <w:sz w:val="26"/>
          <w:szCs w:val="26"/>
        </w:rPr>
        <w:t>Brændstofoperatører skal fra den 1. januar 2025 være i besidd</w:t>
      </w:r>
      <w:r>
        <w:rPr>
          <w:rFonts w:ascii="Times New Roman" w:hAnsi="Times New Roman" w:cs="Times New Roman"/>
          <w:sz w:val="26"/>
          <w:szCs w:val="26"/>
        </w:rPr>
        <w:t xml:space="preserve">else af en udledningstilladelse </w:t>
      </w:r>
      <w:r w:rsidRPr="00587867">
        <w:rPr>
          <w:rFonts w:ascii="Times New Roman" w:hAnsi="Times New Roman" w:cs="Times New Roman"/>
          <w:sz w:val="26"/>
          <w:szCs w:val="26"/>
        </w:rPr>
        <w:t>udstedt af Energistyrelsen for at kunne udøve de i kvotedirektivets bilag III omhandlede aktiviteter.</w:t>
      </w:r>
    </w:p>
    <w:p w14:paraId="205F023B" w14:textId="267AFD18" w:rsidR="00587867" w:rsidRDefault="00587867" w:rsidP="00C86E82">
      <w:pPr>
        <w:spacing w:line="300" w:lineRule="auto"/>
        <w:ind w:firstLine="238"/>
        <w:rPr>
          <w:rFonts w:ascii="Times New Roman" w:hAnsi="Times New Roman" w:cs="Times New Roman"/>
          <w:sz w:val="26"/>
          <w:szCs w:val="26"/>
        </w:rPr>
      </w:pPr>
      <w:r w:rsidRPr="00587867">
        <w:rPr>
          <w:rFonts w:ascii="Times New Roman" w:hAnsi="Times New Roman" w:cs="Times New Roman"/>
          <w:sz w:val="26"/>
          <w:szCs w:val="26"/>
        </w:rPr>
        <w:t>Stk. 2. Energistyrelsen meddeler brændstofoperatøren udledningstilladelse, hvis det anses for godtgjort,</w:t>
      </w:r>
      <w:r>
        <w:rPr>
          <w:rFonts w:ascii="Times New Roman" w:hAnsi="Times New Roman" w:cs="Times New Roman"/>
          <w:sz w:val="26"/>
          <w:szCs w:val="26"/>
        </w:rPr>
        <w:t xml:space="preserve"> </w:t>
      </w:r>
      <w:r w:rsidRPr="00587867">
        <w:rPr>
          <w:rFonts w:ascii="Times New Roman" w:hAnsi="Times New Roman" w:cs="Times New Roman"/>
          <w:sz w:val="26"/>
          <w:szCs w:val="26"/>
        </w:rPr>
        <w:t>at ansøgeren er i stand til at overvåge og rapportere udledninger svarende til de mængder brændstof, der</w:t>
      </w:r>
      <w:r>
        <w:rPr>
          <w:rFonts w:ascii="Times New Roman" w:hAnsi="Times New Roman" w:cs="Times New Roman"/>
          <w:sz w:val="26"/>
          <w:szCs w:val="26"/>
        </w:rPr>
        <w:t xml:space="preserve"> </w:t>
      </w:r>
      <w:r w:rsidRPr="00587867">
        <w:rPr>
          <w:rFonts w:ascii="Times New Roman" w:hAnsi="Times New Roman" w:cs="Times New Roman"/>
          <w:sz w:val="26"/>
          <w:szCs w:val="26"/>
        </w:rPr>
        <w:t>overgår til forbrug i henhold til kvotedirektivets bilag III, jf. direktivets artikel 30b, stk. 3, og § 4, stk. 2, i</w:t>
      </w:r>
      <w:r>
        <w:rPr>
          <w:rFonts w:ascii="Times New Roman" w:hAnsi="Times New Roman" w:cs="Times New Roman"/>
          <w:sz w:val="26"/>
          <w:szCs w:val="26"/>
        </w:rPr>
        <w:t xml:space="preserve"> lov om CO2</w:t>
      </w:r>
      <w:r w:rsidR="00C86E82">
        <w:rPr>
          <w:rFonts w:ascii="Times New Roman" w:hAnsi="Times New Roman" w:cs="Times New Roman"/>
          <w:sz w:val="26"/>
          <w:szCs w:val="26"/>
        </w:rPr>
        <w:t>-kvoter.</w:t>
      </w:r>
    </w:p>
    <w:p w14:paraId="4ED27719" w14:textId="77777777" w:rsidR="00BC198A" w:rsidRPr="00BC198A" w:rsidRDefault="00BC198A" w:rsidP="00BC198A">
      <w:pPr>
        <w:spacing w:after="0" w:line="300" w:lineRule="auto"/>
        <w:ind w:firstLine="238"/>
        <w:rPr>
          <w:rFonts w:ascii="Times New Roman" w:hAnsi="Times New Roman" w:cs="Times New Roman"/>
          <w:sz w:val="26"/>
          <w:szCs w:val="26"/>
        </w:rPr>
      </w:pPr>
      <w:r>
        <w:rPr>
          <w:rFonts w:ascii="Times New Roman" w:hAnsi="Times New Roman" w:cs="Times New Roman"/>
          <w:b/>
          <w:sz w:val="26"/>
          <w:szCs w:val="26"/>
        </w:rPr>
        <w:t>§ 11.</w:t>
      </w:r>
      <w:r>
        <w:rPr>
          <w:rFonts w:ascii="Times New Roman" w:hAnsi="Times New Roman" w:cs="Times New Roman"/>
          <w:sz w:val="26"/>
          <w:szCs w:val="26"/>
        </w:rPr>
        <w:t xml:space="preserve"> </w:t>
      </w:r>
      <w:r w:rsidRPr="00BC198A">
        <w:rPr>
          <w:rFonts w:ascii="Times New Roman" w:hAnsi="Times New Roman" w:cs="Times New Roman"/>
          <w:sz w:val="26"/>
          <w:szCs w:val="26"/>
        </w:rPr>
        <w:t>En udledningstilladelse til en brændstofoperatør skal indeholde følgende:</w:t>
      </w:r>
    </w:p>
    <w:p w14:paraId="7B2FE4C7" w14:textId="77777777" w:rsidR="00BC198A" w:rsidRPr="00BC198A" w:rsidRDefault="00BC198A" w:rsidP="00BC198A">
      <w:pPr>
        <w:spacing w:after="0" w:line="300" w:lineRule="auto"/>
        <w:ind w:firstLine="238"/>
        <w:rPr>
          <w:rFonts w:ascii="Times New Roman" w:hAnsi="Times New Roman" w:cs="Times New Roman"/>
          <w:sz w:val="26"/>
          <w:szCs w:val="26"/>
        </w:rPr>
      </w:pPr>
      <w:r w:rsidRPr="00BC198A">
        <w:rPr>
          <w:rFonts w:ascii="Times New Roman" w:hAnsi="Times New Roman" w:cs="Times New Roman"/>
          <w:sz w:val="26"/>
          <w:szCs w:val="26"/>
        </w:rPr>
        <w:t>1) Brændstofoperatørens navn og adresse.</w:t>
      </w:r>
    </w:p>
    <w:p w14:paraId="02CE3EA6" w14:textId="3E778F3B" w:rsidR="00BC198A" w:rsidRPr="00BC198A" w:rsidRDefault="00BC198A" w:rsidP="00BC198A">
      <w:pPr>
        <w:spacing w:after="0" w:line="300" w:lineRule="auto"/>
        <w:ind w:firstLine="238"/>
        <w:rPr>
          <w:rFonts w:ascii="Times New Roman" w:hAnsi="Times New Roman" w:cs="Times New Roman"/>
          <w:sz w:val="26"/>
          <w:szCs w:val="26"/>
        </w:rPr>
      </w:pPr>
      <w:r w:rsidRPr="00BC198A">
        <w:rPr>
          <w:rFonts w:ascii="Times New Roman" w:hAnsi="Times New Roman" w:cs="Times New Roman"/>
          <w:sz w:val="26"/>
          <w:szCs w:val="26"/>
        </w:rPr>
        <w:t>2) En beskrivelse af, hvordan brændstofoperatøren frigiver brændstofferne</w:t>
      </w:r>
      <w:r>
        <w:rPr>
          <w:rFonts w:ascii="Times New Roman" w:hAnsi="Times New Roman" w:cs="Times New Roman"/>
          <w:sz w:val="26"/>
          <w:szCs w:val="26"/>
        </w:rPr>
        <w:t xml:space="preserve"> til forbrug i de sektorer, der </w:t>
      </w:r>
      <w:r w:rsidRPr="00BC198A">
        <w:rPr>
          <w:rFonts w:ascii="Times New Roman" w:hAnsi="Times New Roman" w:cs="Times New Roman"/>
          <w:sz w:val="26"/>
          <w:szCs w:val="26"/>
        </w:rPr>
        <w:t>er omfattet af kvotedirektivets kapitel IVa.</w:t>
      </w:r>
    </w:p>
    <w:p w14:paraId="45CADA28" w14:textId="593F91C2" w:rsidR="00BC198A" w:rsidRPr="00BC198A" w:rsidRDefault="00BC198A" w:rsidP="00BC198A">
      <w:pPr>
        <w:spacing w:after="0" w:line="300" w:lineRule="auto"/>
        <w:ind w:firstLine="238"/>
        <w:rPr>
          <w:rFonts w:ascii="Times New Roman" w:hAnsi="Times New Roman" w:cs="Times New Roman"/>
          <w:sz w:val="26"/>
          <w:szCs w:val="26"/>
        </w:rPr>
      </w:pPr>
      <w:r w:rsidRPr="00BC198A">
        <w:rPr>
          <w:rFonts w:ascii="Times New Roman" w:hAnsi="Times New Roman" w:cs="Times New Roman"/>
          <w:sz w:val="26"/>
          <w:szCs w:val="26"/>
        </w:rPr>
        <w:t>3) En liste over de brændstoffer, som brændstofopera</w:t>
      </w:r>
      <w:r>
        <w:rPr>
          <w:rFonts w:ascii="Times New Roman" w:hAnsi="Times New Roman" w:cs="Times New Roman"/>
          <w:sz w:val="26"/>
          <w:szCs w:val="26"/>
        </w:rPr>
        <w:t xml:space="preserve">tøren frigiver til forbrug i de sektorer, der er </w:t>
      </w:r>
      <w:r w:rsidRPr="00BC198A">
        <w:rPr>
          <w:rFonts w:ascii="Times New Roman" w:hAnsi="Times New Roman" w:cs="Times New Roman"/>
          <w:sz w:val="26"/>
          <w:szCs w:val="26"/>
        </w:rPr>
        <w:t>omfattet af kvotedirektivets kapitel IVa.</w:t>
      </w:r>
    </w:p>
    <w:p w14:paraId="1220158A" w14:textId="77777777" w:rsidR="00BC198A" w:rsidRPr="00BC198A" w:rsidRDefault="00BC198A" w:rsidP="00BC198A">
      <w:pPr>
        <w:spacing w:after="0" w:line="300" w:lineRule="auto"/>
        <w:ind w:firstLine="238"/>
        <w:rPr>
          <w:rFonts w:ascii="Times New Roman" w:hAnsi="Times New Roman" w:cs="Times New Roman"/>
          <w:sz w:val="26"/>
          <w:szCs w:val="26"/>
        </w:rPr>
      </w:pPr>
      <w:r w:rsidRPr="00BC198A">
        <w:rPr>
          <w:rFonts w:ascii="Times New Roman" w:hAnsi="Times New Roman" w:cs="Times New Roman"/>
          <w:sz w:val="26"/>
          <w:szCs w:val="26"/>
        </w:rPr>
        <w:t>4) En plan godkendt af Energistyrelsen for overvågning af udledning, jf. § 19, stk. 1.</w:t>
      </w:r>
    </w:p>
    <w:p w14:paraId="73E6FCE9" w14:textId="77777777" w:rsidR="00BC198A" w:rsidRPr="00BC198A" w:rsidRDefault="00BC198A" w:rsidP="00BC198A">
      <w:pPr>
        <w:spacing w:after="0" w:line="300" w:lineRule="auto"/>
        <w:ind w:firstLine="238"/>
        <w:rPr>
          <w:rFonts w:ascii="Times New Roman" w:hAnsi="Times New Roman" w:cs="Times New Roman"/>
          <w:sz w:val="26"/>
          <w:szCs w:val="26"/>
        </w:rPr>
      </w:pPr>
      <w:r w:rsidRPr="00BC198A">
        <w:rPr>
          <w:rFonts w:ascii="Times New Roman" w:hAnsi="Times New Roman" w:cs="Times New Roman"/>
          <w:sz w:val="26"/>
          <w:szCs w:val="26"/>
        </w:rPr>
        <w:t>5) Rapporteringskrav.</w:t>
      </w:r>
    </w:p>
    <w:p w14:paraId="249F55D2" w14:textId="26647F38" w:rsidR="00BC198A" w:rsidRPr="00BC198A" w:rsidRDefault="00BC198A" w:rsidP="00BC198A">
      <w:pPr>
        <w:spacing w:after="0" w:line="300" w:lineRule="auto"/>
        <w:ind w:firstLine="238"/>
        <w:rPr>
          <w:rFonts w:ascii="Times New Roman" w:hAnsi="Times New Roman" w:cs="Times New Roman"/>
          <w:sz w:val="26"/>
          <w:szCs w:val="26"/>
        </w:rPr>
      </w:pPr>
      <w:r w:rsidRPr="00BC198A">
        <w:rPr>
          <w:rFonts w:ascii="Times New Roman" w:hAnsi="Times New Roman" w:cs="Times New Roman"/>
          <w:sz w:val="26"/>
          <w:szCs w:val="26"/>
        </w:rPr>
        <w:t>6) En forpligtelse til rettidigt at returnere kvoter svarende til brændstofo</w:t>
      </w:r>
      <w:r>
        <w:rPr>
          <w:rFonts w:ascii="Times New Roman" w:hAnsi="Times New Roman" w:cs="Times New Roman"/>
          <w:sz w:val="26"/>
          <w:szCs w:val="26"/>
        </w:rPr>
        <w:t xml:space="preserve">peratørens samlede verificerede </w:t>
      </w:r>
      <w:r w:rsidRPr="00BC198A">
        <w:rPr>
          <w:rFonts w:ascii="Times New Roman" w:hAnsi="Times New Roman" w:cs="Times New Roman"/>
          <w:sz w:val="26"/>
          <w:szCs w:val="26"/>
        </w:rPr>
        <w:t>drivhusgasudledning senest den 31. maj i hvert kalenderår.</w:t>
      </w:r>
    </w:p>
    <w:p w14:paraId="0FAC190E" w14:textId="77777777" w:rsidR="00BC198A" w:rsidRPr="00BC198A" w:rsidRDefault="00BC198A" w:rsidP="00BC198A">
      <w:pPr>
        <w:spacing w:after="0" w:line="300" w:lineRule="auto"/>
        <w:ind w:firstLine="238"/>
        <w:rPr>
          <w:rFonts w:ascii="Times New Roman" w:hAnsi="Times New Roman" w:cs="Times New Roman"/>
          <w:sz w:val="26"/>
          <w:szCs w:val="26"/>
        </w:rPr>
      </w:pPr>
      <w:r w:rsidRPr="00BC198A">
        <w:rPr>
          <w:rFonts w:ascii="Times New Roman" w:hAnsi="Times New Roman" w:cs="Times New Roman"/>
          <w:sz w:val="26"/>
          <w:szCs w:val="26"/>
        </w:rPr>
        <w:t>Stk. 2. Energistyrelsen kan i en tilladelse og ved ændring heraf stille vilkår om, at brændstofoperatøren</w:t>
      </w:r>
    </w:p>
    <w:p w14:paraId="2C8B2936" w14:textId="7E5895E3" w:rsidR="00BC198A" w:rsidRDefault="00BC198A" w:rsidP="00C86E82">
      <w:pPr>
        <w:spacing w:line="300" w:lineRule="auto"/>
        <w:ind w:firstLine="238"/>
        <w:rPr>
          <w:rFonts w:ascii="Times New Roman" w:hAnsi="Times New Roman" w:cs="Times New Roman"/>
          <w:sz w:val="26"/>
          <w:szCs w:val="26"/>
        </w:rPr>
      </w:pPr>
      <w:r w:rsidRPr="00BC198A">
        <w:rPr>
          <w:rFonts w:ascii="Times New Roman" w:hAnsi="Times New Roman" w:cs="Times New Roman"/>
          <w:sz w:val="26"/>
          <w:szCs w:val="26"/>
        </w:rPr>
        <w:t>overholder nærmere angivne krav, som er begrundet i virksomhedens særlige forhold.</w:t>
      </w:r>
    </w:p>
    <w:p w14:paraId="4FB91F70" w14:textId="373022DD" w:rsidR="00BC198A" w:rsidRPr="00C86E82" w:rsidRDefault="00BC198A" w:rsidP="00C86E82">
      <w:pPr>
        <w:spacing w:line="300" w:lineRule="auto"/>
        <w:ind w:firstLine="238"/>
        <w:jc w:val="center"/>
        <w:rPr>
          <w:rFonts w:ascii="Times New Roman" w:hAnsi="Times New Roman" w:cs="Times New Roman"/>
          <w:i/>
          <w:sz w:val="26"/>
          <w:szCs w:val="26"/>
        </w:rPr>
      </w:pPr>
      <w:r w:rsidRPr="00BC198A">
        <w:rPr>
          <w:rFonts w:ascii="Times New Roman" w:hAnsi="Times New Roman" w:cs="Times New Roman"/>
          <w:i/>
          <w:sz w:val="26"/>
          <w:szCs w:val="26"/>
        </w:rPr>
        <w:t>Driftslederens og brændstofoperatørens løbende underretningspligt</w:t>
      </w:r>
    </w:p>
    <w:p w14:paraId="59C95D22" w14:textId="78991F37" w:rsidR="00BC198A" w:rsidRPr="00BC198A" w:rsidRDefault="00BC198A" w:rsidP="00BC198A">
      <w:pPr>
        <w:spacing w:after="0" w:line="300" w:lineRule="auto"/>
        <w:ind w:firstLine="238"/>
        <w:rPr>
          <w:rFonts w:ascii="Times New Roman" w:hAnsi="Times New Roman" w:cs="Times New Roman"/>
          <w:sz w:val="26"/>
          <w:szCs w:val="26"/>
        </w:rPr>
      </w:pPr>
      <w:r>
        <w:rPr>
          <w:rFonts w:ascii="Times New Roman" w:hAnsi="Times New Roman" w:cs="Times New Roman"/>
          <w:b/>
          <w:sz w:val="26"/>
          <w:szCs w:val="26"/>
        </w:rPr>
        <w:t xml:space="preserve">§ 12. </w:t>
      </w:r>
      <w:r w:rsidRPr="00BC198A">
        <w:rPr>
          <w:rFonts w:ascii="Times New Roman" w:hAnsi="Times New Roman" w:cs="Times New Roman"/>
          <w:sz w:val="26"/>
          <w:szCs w:val="26"/>
        </w:rPr>
        <w:t>En driftsleder skal uden unødig forsinkelse underrette Energist</w:t>
      </w:r>
      <w:r>
        <w:rPr>
          <w:rFonts w:ascii="Times New Roman" w:hAnsi="Times New Roman" w:cs="Times New Roman"/>
          <w:sz w:val="26"/>
          <w:szCs w:val="26"/>
        </w:rPr>
        <w:t xml:space="preserve">yrelsen om forhold af betydning </w:t>
      </w:r>
      <w:r w:rsidRPr="00BC198A">
        <w:rPr>
          <w:rFonts w:ascii="Times New Roman" w:hAnsi="Times New Roman" w:cs="Times New Roman"/>
          <w:sz w:val="26"/>
          <w:szCs w:val="26"/>
        </w:rPr>
        <w:t>for udledningstilladelsen og for tildelingen af kvoter, herunder alle planlagte ændringer i anlæggets art</w:t>
      </w:r>
      <w:r>
        <w:rPr>
          <w:rFonts w:ascii="Times New Roman" w:hAnsi="Times New Roman" w:cs="Times New Roman"/>
          <w:sz w:val="26"/>
          <w:szCs w:val="26"/>
        </w:rPr>
        <w:t xml:space="preserve"> </w:t>
      </w:r>
      <w:r w:rsidRPr="00BC198A">
        <w:rPr>
          <w:rFonts w:ascii="Times New Roman" w:hAnsi="Times New Roman" w:cs="Times New Roman"/>
          <w:sz w:val="26"/>
          <w:szCs w:val="26"/>
        </w:rPr>
        <w:t xml:space="preserve">eller drift eller en eventuel udvidelse eller betydelig reduktion af </w:t>
      </w:r>
      <w:r w:rsidRPr="00BC198A">
        <w:rPr>
          <w:rFonts w:ascii="Times New Roman" w:hAnsi="Times New Roman" w:cs="Times New Roman"/>
          <w:sz w:val="26"/>
          <w:szCs w:val="26"/>
        </w:rPr>
        <w:lastRenderedPageBreak/>
        <w:t>dets aktiviteter eller kapacitet, som kan</w:t>
      </w:r>
      <w:r>
        <w:rPr>
          <w:rFonts w:ascii="Times New Roman" w:hAnsi="Times New Roman" w:cs="Times New Roman"/>
          <w:sz w:val="26"/>
          <w:szCs w:val="26"/>
        </w:rPr>
        <w:t xml:space="preserve"> </w:t>
      </w:r>
      <w:r w:rsidRPr="00BC198A">
        <w:rPr>
          <w:rFonts w:ascii="Times New Roman" w:hAnsi="Times New Roman" w:cs="Times New Roman"/>
          <w:sz w:val="26"/>
          <w:szCs w:val="26"/>
        </w:rPr>
        <w:t>medføre, at tilladelsen eller tildelingen skal ændres eller opdateres.</w:t>
      </w:r>
    </w:p>
    <w:p w14:paraId="423C7BC3" w14:textId="6197F239" w:rsidR="00BC198A" w:rsidRPr="00BC198A" w:rsidRDefault="00BC198A" w:rsidP="00BC198A">
      <w:pPr>
        <w:spacing w:after="0" w:line="300" w:lineRule="auto"/>
        <w:ind w:firstLine="238"/>
        <w:rPr>
          <w:rFonts w:ascii="Times New Roman" w:hAnsi="Times New Roman" w:cs="Times New Roman"/>
          <w:sz w:val="26"/>
          <w:szCs w:val="26"/>
        </w:rPr>
      </w:pPr>
      <w:r w:rsidRPr="00BC198A">
        <w:rPr>
          <w:rFonts w:ascii="Times New Roman" w:hAnsi="Times New Roman" w:cs="Times New Roman"/>
          <w:sz w:val="26"/>
          <w:szCs w:val="26"/>
        </w:rPr>
        <w:t>Stk. 2. En brændstofoperatør skal uden unødig forsinkelse underrette Energistyr</w:t>
      </w:r>
      <w:r>
        <w:rPr>
          <w:rFonts w:ascii="Times New Roman" w:hAnsi="Times New Roman" w:cs="Times New Roman"/>
          <w:sz w:val="26"/>
          <w:szCs w:val="26"/>
        </w:rPr>
        <w:t xml:space="preserve">elsen om forhold af </w:t>
      </w:r>
      <w:r w:rsidRPr="00BC198A">
        <w:rPr>
          <w:rFonts w:ascii="Times New Roman" w:hAnsi="Times New Roman" w:cs="Times New Roman"/>
          <w:sz w:val="26"/>
          <w:szCs w:val="26"/>
        </w:rPr>
        <w:t>betydning for udledningstilladelsen, herunder alle planlagte ændringer af arten af operatørens aktiviteter</w:t>
      </w:r>
      <w:r>
        <w:rPr>
          <w:rFonts w:ascii="Times New Roman" w:hAnsi="Times New Roman" w:cs="Times New Roman"/>
          <w:sz w:val="26"/>
          <w:szCs w:val="26"/>
        </w:rPr>
        <w:t xml:space="preserve"> </w:t>
      </w:r>
      <w:r w:rsidRPr="00BC198A">
        <w:rPr>
          <w:rFonts w:ascii="Times New Roman" w:hAnsi="Times New Roman" w:cs="Times New Roman"/>
          <w:sz w:val="26"/>
          <w:szCs w:val="26"/>
        </w:rPr>
        <w:t>eller af de brændstoffer, den frigiver til forbrug, og som kan kræve en ændring eller opdatering af</w:t>
      </w:r>
      <w:r>
        <w:rPr>
          <w:rFonts w:ascii="Times New Roman" w:hAnsi="Times New Roman" w:cs="Times New Roman"/>
          <w:sz w:val="26"/>
          <w:szCs w:val="26"/>
        </w:rPr>
        <w:t xml:space="preserve"> </w:t>
      </w:r>
      <w:r w:rsidRPr="00BC198A">
        <w:rPr>
          <w:rFonts w:ascii="Times New Roman" w:hAnsi="Times New Roman" w:cs="Times New Roman"/>
          <w:sz w:val="26"/>
          <w:szCs w:val="26"/>
        </w:rPr>
        <w:t>udledningstilladelsen.</w:t>
      </w:r>
    </w:p>
    <w:p w14:paraId="07ED871B" w14:textId="0C0F8963" w:rsidR="007B7DCB" w:rsidRDefault="00BC198A" w:rsidP="00C86E82">
      <w:pPr>
        <w:spacing w:line="300" w:lineRule="auto"/>
        <w:ind w:firstLine="238"/>
        <w:rPr>
          <w:rFonts w:ascii="Times New Roman" w:hAnsi="Times New Roman" w:cs="Times New Roman"/>
          <w:sz w:val="26"/>
          <w:szCs w:val="26"/>
        </w:rPr>
      </w:pPr>
      <w:r w:rsidRPr="00BC198A">
        <w:rPr>
          <w:rFonts w:ascii="Times New Roman" w:hAnsi="Times New Roman" w:cs="Times New Roman"/>
          <w:sz w:val="26"/>
          <w:szCs w:val="26"/>
        </w:rPr>
        <w:t>Stk. 3. Hvis Energistyrelsen ved underretning efter stk. 1 eller 2 elle</w:t>
      </w:r>
      <w:r>
        <w:rPr>
          <w:rFonts w:ascii="Times New Roman" w:hAnsi="Times New Roman" w:cs="Times New Roman"/>
          <w:sz w:val="26"/>
          <w:szCs w:val="26"/>
        </w:rPr>
        <w:t xml:space="preserve">r på anden vis bliver opmærksom </w:t>
      </w:r>
      <w:r w:rsidRPr="00BC198A">
        <w:rPr>
          <w:rFonts w:ascii="Times New Roman" w:hAnsi="Times New Roman" w:cs="Times New Roman"/>
          <w:sz w:val="26"/>
          <w:szCs w:val="26"/>
        </w:rPr>
        <w:t>på forhold af betydning for en udledningstilladelse, kan styrelsen træffe afgørelse om ændring eller</w:t>
      </w:r>
      <w:r>
        <w:rPr>
          <w:rFonts w:ascii="Times New Roman" w:hAnsi="Times New Roman" w:cs="Times New Roman"/>
          <w:sz w:val="26"/>
          <w:szCs w:val="26"/>
        </w:rPr>
        <w:t xml:space="preserve"> </w:t>
      </w:r>
      <w:r w:rsidRPr="00BC198A">
        <w:rPr>
          <w:rFonts w:ascii="Times New Roman" w:hAnsi="Times New Roman" w:cs="Times New Roman"/>
          <w:sz w:val="26"/>
          <w:szCs w:val="26"/>
        </w:rPr>
        <w:t>tilbagekaldelse af tilladelsen eller om, at driftslederen eller brændstofoperatøren skal pålægges at ansøge</w:t>
      </w:r>
      <w:r>
        <w:rPr>
          <w:rFonts w:ascii="Times New Roman" w:hAnsi="Times New Roman" w:cs="Times New Roman"/>
          <w:sz w:val="26"/>
          <w:szCs w:val="26"/>
        </w:rPr>
        <w:t xml:space="preserve"> </w:t>
      </w:r>
      <w:r w:rsidRPr="00BC198A">
        <w:rPr>
          <w:rFonts w:ascii="Times New Roman" w:hAnsi="Times New Roman" w:cs="Times New Roman"/>
          <w:sz w:val="26"/>
          <w:szCs w:val="26"/>
        </w:rPr>
        <w:t>om en ny tilladelse.</w:t>
      </w:r>
    </w:p>
    <w:p w14:paraId="69954BB9" w14:textId="0146D334" w:rsidR="007B7DCB" w:rsidRPr="00C86E82" w:rsidRDefault="007B7DCB" w:rsidP="00C86E82">
      <w:pPr>
        <w:spacing w:line="300" w:lineRule="auto"/>
        <w:ind w:firstLine="238"/>
        <w:jc w:val="center"/>
        <w:rPr>
          <w:rFonts w:ascii="Times New Roman" w:hAnsi="Times New Roman" w:cs="Times New Roman"/>
          <w:i/>
          <w:sz w:val="26"/>
          <w:szCs w:val="26"/>
        </w:rPr>
      </w:pPr>
      <w:r w:rsidRPr="007B7DCB">
        <w:rPr>
          <w:rFonts w:ascii="Times New Roman" w:hAnsi="Times New Roman" w:cs="Times New Roman"/>
          <w:i/>
          <w:sz w:val="26"/>
          <w:szCs w:val="26"/>
        </w:rPr>
        <w:t>Overdragelse af en udledningstilladelse</w:t>
      </w:r>
    </w:p>
    <w:p w14:paraId="0913C6F2" w14:textId="5DD7F9B9" w:rsidR="007B7DCB" w:rsidRPr="007B7DCB" w:rsidRDefault="007B7DCB" w:rsidP="007B7DCB">
      <w:pPr>
        <w:spacing w:after="0" w:line="300" w:lineRule="auto"/>
        <w:ind w:firstLine="238"/>
        <w:rPr>
          <w:rFonts w:ascii="Times New Roman" w:hAnsi="Times New Roman" w:cs="Times New Roman"/>
          <w:sz w:val="26"/>
          <w:szCs w:val="26"/>
        </w:rPr>
      </w:pPr>
      <w:r>
        <w:rPr>
          <w:rFonts w:ascii="Times New Roman" w:hAnsi="Times New Roman" w:cs="Times New Roman"/>
          <w:b/>
          <w:sz w:val="26"/>
          <w:szCs w:val="26"/>
        </w:rPr>
        <w:t xml:space="preserve">§ 13. </w:t>
      </w:r>
      <w:r w:rsidRPr="007B7DCB">
        <w:rPr>
          <w:rFonts w:ascii="Times New Roman" w:hAnsi="Times New Roman" w:cs="Times New Roman"/>
          <w:sz w:val="26"/>
          <w:szCs w:val="26"/>
        </w:rPr>
        <w:t>En driftsleder eller brændstofoperatør kan ikke uden tilladelse fr</w:t>
      </w:r>
      <w:r>
        <w:rPr>
          <w:rFonts w:ascii="Times New Roman" w:hAnsi="Times New Roman" w:cs="Times New Roman"/>
          <w:sz w:val="26"/>
          <w:szCs w:val="26"/>
        </w:rPr>
        <w:t xml:space="preserve">a Energistyrelsen overdrage sin </w:t>
      </w:r>
      <w:r w:rsidRPr="007B7DCB">
        <w:rPr>
          <w:rFonts w:ascii="Times New Roman" w:hAnsi="Times New Roman" w:cs="Times New Roman"/>
          <w:sz w:val="26"/>
          <w:szCs w:val="26"/>
        </w:rPr>
        <w:t>udledningstilladelse.</w:t>
      </w:r>
    </w:p>
    <w:p w14:paraId="3520B66F" w14:textId="45AD8902" w:rsidR="007B7DCB" w:rsidRDefault="007B7DCB" w:rsidP="00C86E82">
      <w:pPr>
        <w:spacing w:line="300" w:lineRule="auto"/>
        <w:ind w:firstLine="238"/>
        <w:rPr>
          <w:rFonts w:ascii="Times New Roman" w:hAnsi="Times New Roman" w:cs="Times New Roman"/>
          <w:sz w:val="26"/>
          <w:szCs w:val="26"/>
        </w:rPr>
      </w:pPr>
      <w:r w:rsidRPr="007B7DCB">
        <w:rPr>
          <w:rFonts w:ascii="Times New Roman" w:hAnsi="Times New Roman" w:cs="Times New Roman"/>
          <w:sz w:val="26"/>
          <w:szCs w:val="26"/>
        </w:rPr>
        <w:t>Stk. 2. Ved overdragelse af en udledningstilladelse til en ny driftsleder eller brændstofoperatør, indtræder denne på det tidspunkt, fra hvilket Energistyrelsen godkender overd</w:t>
      </w:r>
      <w:r>
        <w:rPr>
          <w:rFonts w:ascii="Times New Roman" w:hAnsi="Times New Roman" w:cs="Times New Roman"/>
          <w:sz w:val="26"/>
          <w:szCs w:val="26"/>
        </w:rPr>
        <w:t xml:space="preserve">ragelsen, i enhver forpligtelse </w:t>
      </w:r>
      <w:r w:rsidRPr="007B7DCB">
        <w:rPr>
          <w:rFonts w:ascii="Times New Roman" w:hAnsi="Times New Roman" w:cs="Times New Roman"/>
          <w:sz w:val="26"/>
          <w:szCs w:val="26"/>
        </w:rPr>
        <w:t>ifølge kvoteordningen vedrørende aktiviteten.</w:t>
      </w:r>
    </w:p>
    <w:p w14:paraId="57A9BEF9" w14:textId="0F2AD0DD" w:rsidR="00BC198A" w:rsidRDefault="007B7DCB" w:rsidP="00C86E82">
      <w:pPr>
        <w:spacing w:line="300" w:lineRule="auto"/>
        <w:ind w:firstLine="238"/>
        <w:jc w:val="center"/>
        <w:rPr>
          <w:rFonts w:ascii="Times New Roman" w:hAnsi="Times New Roman" w:cs="Times New Roman"/>
          <w:sz w:val="26"/>
          <w:szCs w:val="26"/>
        </w:rPr>
      </w:pPr>
      <w:r w:rsidRPr="007B7DCB">
        <w:rPr>
          <w:rFonts w:ascii="Times New Roman" w:hAnsi="Times New Roman" w:cs="Times New Roman"/>
          <w:i/>
          <w:sz w:val="26"/>
          <w:szCs w:val="26"/>
        </w:rPr>
        <w:t>M</w:t>
      </w:r>
      <w:r w:rsidR="00C86E82">
        <w:rPr>
          <w:rFonts w:ascii="Times New Roman" w:hAnsi="Times New Roman" w:cs="Times New Roman"/>
          <w:i/>
          <w:sz w:val="26"/>
          <w:szCs w:val="26"/>
        </w:rPr>
        <w:t>idlertidig udledningstilladelse</w:t>
      </w:r>
    </w:p>
    <w:p w14:paraId="47AC65D8" w14:textId="1FE2112B" w:rsidR="007B7DCB" w:rsidRDefault="007B7DCB" w:rsidP="00A7435B">
      <w:pPr>
        <w:spacing w:line="300" w:lineRule="auto"/>
        <w:ind w:firstLine="238"/>
        <w:rPr>
          <w:rFonts w:ascii="Times New Roman" w:hAnsi="Times New Roman" w:cs="Times New Roman"/>
          <w:sz w:val="26"/>
          <w:szCs w:val="26"/>
        </w:rPr>
      </w:pPr>
      <w:r>
        <w:rPr>
          <w:rFonts w:ascii="Times New Roman" w:hAnsi="Times New Roman" w:cs="Times New Roman"/>
          <w:b/>
          <w:sz w:val="26"/>
          <w:szCs w:val="26"/>
        </w:rPr>
        <w:t xml:space="preserve">§ 14. </w:t>
      </w:r>
      <w:r w:rsidRPr="007B7DCB">
        <w:rPr>
          <w:rFonts w:ascii="Times New Roman" w:hAnsi="Times New Roman" w:cs="Times New Roman"/>
          <w:sz w:val="26"/>
          <w:szCs w:val="26"/>
        </w:rPr>
        <w:t>Energistyrelsen kan i særlige tilfælde beslutte, at en driftsleder e</w:t>
      </w:r>
      <w:r>
        <w:rPr>
          <w:rFonts w:ascii="Times New Roman" w:hAnsi="Times New Roman" w:cs="Times New Roman"/>
          <w:sz w:val="26"/>
          <w:szCs w:val="26"/>
        </w:rPr>
        <w:t xml:space="preserve">ller brændstofoperatør, som har </w:t>
      </w:r>
      <w:r w:rsidRPr="007B7DCB">
        <w:rPr>
          <w:rFonts w:ascii="Times New Roman" w:hAnsi="Times New Roman" w:cs="Times New Roman"/>
          <w:sz w:val="26"/>
          <w:szCs w:val="26"/>
        </w:rPr>
        <w:t>ansøgt om udledningstilladelse, midlertidigt kan udlede drivhusgasser, indtil Energistyrelsen har taget</w:t>
      </w:r>
      <w:r>
        <w:rPr>
          <w:rFonts w:ascii="Times New Roman" w:hAnsi="Times New Roman" w:cs="Times New Roman"/>
          <w:sz w:val="26"/>
          <w:szCs w:val="26"/>
        </w:rPr>
        <w:t xml:space="preserve"> </w:t>
      </w:r>
      <w:r w:rsidR="00A7435B">
        <w:rPr>
          <w:rFonts w:ascii="Times New Roman" w:hAnsi="Times New Roman" w:cs="Times New Roman"/>
          <w:sz w:val="26"/>
          <w:szCs w:val="26"/>
        </w:rPr>
        <w:t>stilling til ansøgningen.</w:t>
      </w:r>
    </w:p>
    <w:p w14:paraId="4F2145F7" w14:textId="50105AC8" w:rsidR="007B7DCB" w:rsidRPr="007B7DCB" w:rsidRDefault="007B7DCB" w:rsidP="007B7DCB">
      <w:pPr>
        <w:spacing w:after="0" w:line="300" w:lineRule="auto"/>
        <w:ind w:firstLine="238"/>
        <w:jc w:val="center"/>
        <w:rPr>
          <w:rFonts w:ascii="Times New Roman" w:hAnsi="Times New Roman" w:cs="Times New Roman"/>
          <w:sz w:val="26"/>
          <w:szCs w:val="26"/>
        </w:rPr>
      </w:pPr>
      <w:r>
        <w:rPr>
          <w:rFonts w:ascii="Times New Roman" w:hAnsi="Times New Roman" w:cs="Times New Roman"/>
          <w:sz w:val="26"/>
          <w:szCs w:val="26"/>
        </w:rPr>
        <w:t>Kapitel 4</w:t>
      </w:r>
    </w:p>
    <w:p w14:paraId="7CA9EE0E" w14:textId="4C785D44" w:rsidR="007B7DCB" w:rsidRPr="007B7DCB" w:rsidRDefault="007B7DCB" w:rsidP="00C86E82">
      <w:pPr>
        <w:spacing w:line="300" w:lineRule="auto"/>
        <w:ind w:firstLine="238"/>
        <w:jc w:val="center"/>
        <w:rPr>
          <w:rFonts w:ascii="Times New Roman" w:hAnsi="Times New Roman" w:cs="Times New Roman"/>
          <w:i/>
          <w:sz w:val="26"/>
          <w:szCs w:val="26"/>
        </w:rPr>
      </w:pPr>
      <w:r w:rsidRPr="007B7DCB">
        <w:rPr>
          <w:rFonts w:ascii="Times New Roman" w:hAnsi="Times New Roman" w:cs="Times New Roman"/>
          <w:i/>
          <w:sz w:val="26"/>
          <w:szCs w:val="26"/>
        </w:rPr>
        <w:t>Luftfartsoperatører og søfartsoperatører</w:t>
      </w:r>
    </w:p>
    <w:p w14:paraId="225E8D4A" w14:textId="3242A92B" w:rsidR="007B7DCB" w:rsidRPr="00C86E82" w:rsidRDefault="001E2E95" w:rsidP="00C86E82">
      <w:pPr>
        <w:spacing w:line="300" w:lineRule="auto"/>
        <w:ind w:firstLine="238"/>
        <w:rPr>
          <w:rFonts w:ascii="Times New Roman" w:hAnsi="Times New Roman" w:cs="Times New Roman"/>
          <w:sz w:val="26"/>
          <w:szCs w:val="26"/>
        </w:rPr>
      </w:pPr>
      <w:r w:rsidRPr="007C121D">
        <w:rPr>
          <w:rFonts w:ascii="Times New Roman" w:hAnsi="Times New Roman" w:cs="Times New Roman"/>
          <w:b/>
          <w:sz w:val="26"/>
          <w:szCs w:val="26"/>
        </w:rPr>
        <w:t xml:space="preserve">§ </w:t>
      </w:r>
      <w:r w:rsidR="007B7DCB">
        <w:rPr>
          <w:rFonts w:ascii="Times New Roman" w:hAnsi="Times New Roman" w:cs="Times New Roman"/>
          <w:b/>
          <w:sz w:val="26"/>
          <w:szCs w:val="26"/>
        </w:rPr>
        <w:t>15</w:t>
      </w:r>
      <w:r w:rsidRPr="007C121D">
        <w:rPr>
          <w:rFonts w:ascii="Times New Roman" w:hAnsi="Times New Roman" w:cs="Times New Roman"/>
          <w:b/>
          <w:sz w:val="26"/>
          <w:szCs w:val="26"/>
        </w:rPr>
        <w:t>.</w:t>
      </w:r>
      <w:r w:rsidRPr="007C121D">
        <w:rPr>
          <w:rFonts w:ascii="Times New Roman" w:hAnsi="Times New Roman" w:cs="Times New Roman"/>
          <w:sz w:val="26"/>
          <w:szCs w:val="26"/>
        </w:rPr>
        <w:t xml:space="preserve"> </w:t>
      </w:r>
      <w:r w:rsidR="007B7DCB" w:rsidRPr="007B7DCB">
        <w:rPr>
          <w:rFonts w:ascii="Times New Roman" w:hAnsi="Times New Roman" w:cs="Times New Roman"/>
          <w:sz w:val="26"/>
          <w:szCs w:val="26"/>
        </w:rPr>
        <w:t>En luftfartsoperatør skal i overensstemmelse med MR-forordningens be</w:t>
      </w:r>
      <w:r w:rsidR="007B7DCB">
        <w:rPr>
          <w:rFonts w:ascii="Times New Roman" w:hAnsi="Times New Roman" w:cs="Times New Roman"/>
          <w:sz w:val="26"/>
          <w:szCs w:val="26"/>
        </w:rPr>
        <w:t xml:space="preserve">stemmelser forelægge en </w:t>
      </w:r>
      <w:r w:rsidR="007B7DCB" w:rsidRPr="007B7DCB">
        <w:rPr>
          <w:rFonts w:ascii="Times New Roman" w:hAnsi="Times New Roman" w:cs="Times New Roman"/>
          <w:sz w:val="26"/>
          <w:szCs w:val="26"/>
        </w:rPr>
        <w:t>overvågningsplan til godkendelse hos Energistyrelsen.</w:t>
      </w:r>
    </w:p>
    <w:p w14:paraId="1C30148B" w14:textId="121693C6" w:rsidR="007B7DCB" w:rsidRDefault="007B7DCB" w:rsidP="007B7DCB">
      <w:pPr>
        <w:spacing w:line="300" w:lineRule="auto"/>
        <w:ind w:firstLine="238"/>
        <w:rPr>
          <w:rFonts w:ascii="Times New Roman" w:hAnsi="Times New Roman" w:cs="Times New Roman"/>
          <w:sz w:val="26"/>
          <w:szCs w:val="26"/>
        </w:rPr>
      </w:pPr>
      <w:r>
        <w:rPr>
          <w:rFonts w:ascii="Times New Roman" w:hAnsi="Times New Roman" w:cs="Times New Roman"/>
          <w:b/>
          <w:sz w:val="26"/>
          <w:szCs w:val="26"/>
        </w:rPr>
        <w:t xml:space="preserve">§ 16. </w:t>
      </w:r>
      <w:r w:rsidRPr="007B7DCB">
        <w:rPr>
          <w:rFonts w:ascii="Times New Roman" w:hAnsi="Times New Roman" w:cs="Times New Roman"/>
          <w:sz w:val="26"/>
          <w:szCs w:val="26"/>
        </w:rPr>
        <w:t>En søfartsoperatør skal i overensstemmelse med MRV-søfart forordningens bestemmelser forelægge en overvågningsplan til g</w:t>
      </w:r>
      <w:r w:rsidR="00C86E82">
        <w:rPr>
          <w:rFonts w:ascii="Times New Roman" w:hAnsi="Times New Roman" w:cs="Times New Roman"/>
          <w:sz w:val="26"/>
          <w:szCs w:val="26"/>
        </w:rPr>
        <w:t>odkendelse hos Energistyrelsen.</w:t>
      </w:r>
    </w:p>
    <w:p w14:paraId="7BE7C5DC" w14:textId="52BB08D6" w:rsidR="007B7DCB" w:rsidRPr="00C86E82" w:rsidRDefault="007B7DCB" w:rsidP="00C86E82">
      <w:pPr>
        <w:spacing w:line="300" w:lineRule="auto"/>
        <w:ind w:firstLine="238"/>
        <w:rPr>
          <w:rFonts w:ascii="Times New Roman" w:hAnsi="Times New Roman" w:cs="Times New Roman"/>
          <w:sz w:val="26"/>
          <w:szCs w:val="26"/>
        </w:rPr>
      </w:pPr>
      <w:r>
        <w:rPr>
          <w:rFonts w:ascii="Times New Roman" w:hAnsi="Times New Roman" w:cs="Times New Roman"/>
          <w:b/>
          <w:sz w:val="26"/>
          <w:szCs w:val="26"/>
        </w:rPr>
        <w:t xml:space="preserve">§ 17. </w:t>
      </w:r>
      <w:r w:rsidRPr="007B7DCB">
        <w:rPr>
          <w:rFonts w:ascii="Times New Roman" w:hAnsi="Times New Roman" w:cs="Times New Roman"/>
          <w:sz w:val="26"/>
          <w:szCs w:val="26"/>
        </w:rPr>
        <w:t>Afgørelser om tilbageholdelse af danske skibe eller bortvisning</w:t>
      </w:r>
      <w:r>
        <w:rPr>
          <w:rFonts w:ascii="Times New Roman" w:hAnsi="Times New Roman" w:cs="Times New Roman"/>
          <w:sz w:val="26"/>
          <w:szCs w:val="26"/>
        </w:rPr>
        <w:t xml:space="preserve"> af udenlandske skibe fra dansk </w:t>
      </w:r>
      <w:r w:rsidRPr="007B7DCB">
        <w:rPr>
          <w:rFonts w:ascii="Times New Roman" w:hAnsi="Times New Roman" w:cs="Times New Roman"/>
          <w:sz w:val="26"/>
          <w:szCs w:val="26"/>
        </w:rPr>
        <w:t>havn</w:t>
      </w:r>
      <w:r>
        <w:rPr>
          <w:rFonts w:ascii="Times New Roman" w:hAnsi="Times New Roman" w:cs="Times New Roman"/>
          <w:sz w:val="26"/>
          <w:szCs w:val="26"/>
        </w:rPr>
        <w:t>, jf. § 7, stk. 2, i lov om CO2</w:t>
      </w:r>
      <w:r w:rsidRPr="007B7DCB">
        <w:rPr>
          <w:rFonts w:ascii="Times New Roman" w:hAnsi="Times New Roman" w:cs="Times New Roman"/>
          <w:sz w:val="26"/>
          <w:szCs w:val="26"/>
        </w:rPr>
        <w:t>-kvoter, træffes af Energistyrelsen under o</w:t>
      </w:r>
      <w:r>
        <w:rPr>
          <w:rFonts w:ascii="Times New Roman" w:hAnsi="Times New Roman" w:cs="Times New Roman"/>
          <w:sz w:val="26"/>
          <w:szCs w:val="26"/>
        </w:rPr>
        <w:t xml:space="preserve">verholdelse af kvotedirektivets </w:t>
      </w:r>
      <w:r w:rsidRPr="007B7DCB">
        <w:rPr>
          <w:rFonts w:ascii="Times New Roman" w:hAnsi="Times New Roman" w:cs="Times New Roman"/>
          <w:sz w:val="26"/>
          <w:szCs w:val="26"/>
        </w:rPr>
        <w:t>artikel 16, stk. 11a, MRV-søfart forordningens artikel 20, stk. 3, eller kvoteordningens i øvrigt relevante</w:t>
      </w:r>
      <w:r>
        <w:rPr>
          <w:rFonts w:ascii="Times New Roman" w:hAnsi="Times New Roman" w:cs="Times New Roman"/>
          <w:sz w:val="26"/>
          <w:szCs w:val="26"/>
        </w:rPr>
        <w:t xml:space="preserve"> </w:t>
      </w:r>
      <w:r w:rsidRPr="007B7DCB">
        <w:rPr>
          <w:rFonts w:ascii="Times New Roman" w:hAnsi="Times New Roman" w:cs="Times New Roman"/>
          <w:sz w:val="26"/>
          <w:szCs w:val="26"/>
        </w:rPr>
        <w:t>bestemmelser.</w:t>
      </w:r>
    </w:p>
    <w:p w14:paraId="1FFE2369" w14:textId="2F6F51D2" w:rsidR="007B7DCB" w:rsidRDefault="007B7DCB" w:rsidP="007B7DCB">
      <w:pPr>
        <w:spacing w:line="300" w:lineRule="auto"/>
        <w:ind w:firstLine="238"/>
        <w:rPr>
          <w:rFonts w:ascii="Times New Roman" w:hAnsi="Times New Roman" w:cs="Times New Roman"/>
          <w:sz w:val="26"/>
          <w:szCs w:val="26"/>
        </w:rPr>
      </w:pPr>
      <w:r>
        <w:rPr>
          <w:rFonts w:ascii="Times New Roman" w:hAnsi="Times New Roman" w:cs="Times New Roman"/>
          <w:b/>
          <w:sz w:val="26"/>
          <w:szCs w:val="26"/>
        </w:rPr>
        <w:lastRenderedPageBreak/>
        <w:t xml:space="preserve">§ 18. </w:t>
      </w:r>
      <w:r w:rsidRPr="007B7DCB">
        <w:rPr>
          <w:rFonts w:ascii="Times New Roman" w:hAnsi="Times New Roman" w:cs="Times New Roman"/>
          <w:sz w:val="26"/>
          <w:szCs w:val="26"/>
        </w:rPr>
        <w:t>Inden Energistyrelsen træffer en afgørelse som omhandlet i § 1</w:t>
      </w:r>
      <w:r>
        <w:rPr>
          <w:rFonts w:ascii="Times New Roman" w:hAnsi="Times New Roman" w:cs="Times New Roman"/>
          <w:sz w:val="26"/>
          <w:szCs w:val="26"/>
        </w:rPr>
        <w:t xml:space="preserve">7, forelægges sagen for Klima-, </w:t>
      </w:r>
      <w:r w:rsidRPr="007B7DCB">
        <w:rPr>
          <w:rFonts w:ascii="Times New Roman" w:hAnsi="Times New Roman" w:cs="Times New Roman"/>
          <w:sz w:val="26"/>
          <w:szCs w:val="26"/>
        </w:rPr>
        <w:t>energi- og forsyningsministeriet for at vurdere, hvorvidt den giver anledning til en tværministeriel koordinerende indsats</w:t>
      </w:r>
      <w:r>
        <w:rPr>
          <w:rFonts w:ascii="Times New Roman" w:hAnsi="Times New Roman" w:cs="Times New Roman"/>
          <w:sz w:val="26"/>
          <w:szCs w:val="26"/>
        </w:rPr>
        <w:t>.</w:t>
      </w:r>
    </w:p>
    <w:p w14:paraId="5CA2A8DF" w14:textId="2E8270B8" w:rsidR="007B7DCB" w:rsidRDefault="007B7DCB" w:rsidP="00C86E82">
      <w:pPr>
        <w:spacing w:after="0" w:line="300" w:lineRule="auto"/>
        <w:ind w:firstLine="238"/>
        <w:jc w:val="center"/>
        <w:rPr>
          <w:rFonts w:ascii="Times New Roman" w:hAnsi="Times New Roman" w:cs="Times New Roman"/>
          <w:sz w:val="26"/>
          <w:szCs w:val="26"/>
        </w:rPr>
      </w:pPr>
      <w:r>
        <w:rPr>
          <w:rFonts w:ascii="Times New Roman" w:hAnsi="Times New Roman" w:cs="Times New Roman"/>
          <w:sz w:val="26"/>
          <w:szCs w:val="26"/>
        </w:rPr>
        <w:t>Kapitel 5</w:t>
      </w:r>
    </w:p>
    <w:p w14:paraId="6CBEEC7A" w14:textId="77777777" w:rsidR="007B7DCB" w:rsidRPr="007B7DCB" w:rsidRDefault="007B7DCB" w:rsidP="00C86E82">
      <w:pPr>
        <w:spacing w:after="0" w:line="300" w:lineRule="auto"/>
        <w:ind w:firstLine="238"/>
        <w:jc w:val="center"/>
        <w:rPr>
          <w:rFonts w:ascii="Times New Roman" w:hAnsi="Times New Roman" w:cs="Times New Roman"/>
          <w:i/>
          <w:sz w:val="26"/>
          <w:szCs w:val="26"/>
        </w:rPr>
      </w:pPr>
      <w:r w:rsidRPr="007B7DCB">
        <w:rPr>
          <w:rFonts w:ascii="Times New Roman" w:hAnsi="Times New Roman" w:cs="Times New Roman"/>
          <w:i/>
          <w:sz w:val="26"/>
          <w:szCs w:val="26"/>
        </w:rPr>
        <w:t>Overvågning, verifikation og rapportering</w:t>
      </w:r>
    </w:p>
    <w:p w14:paraId="5D2B1FAE" w14:textId="7382F48F" w:rsidR="007B7DCB" w:rsidRPr="007B7DCB" w:rsidRDefault="007B7DCB" w:rsidP="007B7DCB">
      <w:pPr>
        <w:spacing w:line="300" w:lineRule="auto"/>
        <w:ind w:firstLine="238"/>
        <w:jc w:val="center"/>
        <w:rPr>
          <w:rFonts w:ascii="Times New Roman" w:hAnsi="Times New Roman" w:cs="Times New Roman"/>
          <w:i/>
          <w:sz w:val="26"/>
          <w:szCs w:val="26"/>
        </w:rPr>
      </w:pPr>
      <w:r w:rsidRPr="007B7DCB">
        <w:rPr>
          <w:rFonts w:ascii="Times New Roman" w:hAnsi="Times New Roman" w:cs="Times New Roman"/>
          <w:i/>
          <w:sz w:val="26"/>
          <w:szCs w:val="26"/>
        </w:rPr>
        <w:t>Overvågningsplaner</w:t>
      </w:r>
    </w:p>
    <w:p w14:paraId="3AF45507" w14:textId="66EB5FFB" w:rsidR="007B7DCB" w:rsidRPr="007B7DCB" w:rsidRDefault="007B7DCB" w:rsidP="00C86E82">
      <w:pPr>
        <w:spacing w:after="0" w:line="300" w:lineRule="auto"/>
        <w:ind w:firstLine="238"/>
        <w:rPr>
          <w:rFonts w:ascii="Times New Roman" w:hAnsi="Times New Roman" w:cs="Times New Roman"/>
          <w:sz w:val="26"/>
          <w:szCs w:val="26"/>
        </w:rPr>
      </w:pPr>
      <w:r>
        <w:rPr>
          <w:rFonts w:ascii="Times New Roman" w:hAnsi="Times New Roman" w:cs="Times New Roman"/>
          <w:b/>
          <w:sz w:val="26"/>
          <w:szCs w:val="26"/>
        </w:rPr>
        <w:t xml:space="preserve">§ 19. </w:t>
      </w:r>
      <w:r w:rsidRPr="007B7DCB">
        <w:rPr>
          <w:rFonts w:ascii="Times New Roman" w:hAnsi="Times New Roman" w:cs="Times New Roman"/>
          <w:sz w:val="26"/>
          <w:szCs w:val="26"/>
        </w:rPr>
        <w:t>En operatør skal i overensstemmelse med en overvågningsp</w:t>
      </w:r>
      <w:r w:rsidR="00C86E82">
        <w:rPr>
          <w:rFonts w:ascii="Times New Roman" w:hAnsi="Times New Roman" w:cs="Times New Roman"/>
          <w:sz w:val="26"/>
          <w:szCs w:val="26"/>
        </w:rPr>
        <w:t xml:space="preserve">lan godkendt af Energistyrelsen </w:t>
      </w:r>
      <w:r w:rsidRPr="007B7DCB">
        <w:rPr>
          <w:rFonts w:ascii="Times New Roman" w:hAnsi="Times New Roman" w:cs="Times New Roman"/>
          <w:sz w:val="26"/>
          <w:szCs w:val="26"/>
        </w:rPr>
        <w:t>samt i henhold til kvoteordningens regler, løbende overvåge udledningen fra aktiver og aktiviteter, som</w:t>
      </w:r>
      <w:r>
        <w:rPr>
          <w:rFonts w:ascii="Times New Roman" w:hAnsi="Times New Roman" w:cs="Times New Roman"/>
          <w:sz w:val="26"/>
          <w:szCs w:val="26"/>
        </w:rPr>
        <w:t xml:space="preserve"> </w:t>
      </w:r>
      <w:r w:rsidRPr="007B7DCB">
        <w:rPr>
          <w:rFonts w:ascii="Times New Roman" w:hAnsi="Times New Roman" w:cs="Times New Roman"/>
          <w:sz w:val="26"/>
          <w:szCs w:val="26"/>
        </w:rPr>
        <w:t>operatøren er ansvarlig for.</w:t>
      </w:r>
    </w:p>
    <w:p w14:paraId="577085AB" w14:textId="5472E46D" w:rsidR="007B7DCB" w:rsidRDefault="007B7DCB" w:rsidP="00A7435B">
      <w:pPr>
        <w:spacing w:line="300" w:lineRule="auto"/>
        <w:ind w:firstLine="238"/>
        <w:rPr>
          <w:rFonts w:ascii="Times New Roman" w:hAnsi="Times New Roman" w:cs="Times New Roman"/>
          <w:sz w:val="26"/>
          <w:szCs w:val="26"/>
        </w:rPr>
      </w:pPr>
      <w:r w:rsidRPr="007B7DCB">
        <w:rPr>
          <w:rFonts w:ascii="Times New Roman" w:hAnsi="Times New Roman" w:cs="Times New Roman"/>
          <w:sz w:val="26"/>
          <w:szCs w:val="26"/>
        </w:rPr>
        <w:t>Stk. 2. Operatøren meddeler Energistyrelsen uden unødig forsinkels</w:t>
      </w:r>
      <w:r>
        <w:rPr>
          <w:rFonts w:ascii="Times New Roman" w:hAnsi="Times New Roman" w:cs="Times New Roman"/>
          <w:sz w:val="26"/>
          <w:szCs w:val="26"/>
        </w:rPr>
        <w:t xml:space="preserve">e påkrævede forslag til ændring </w:t>
      </w:r>
      <w:r w:rsidRPr="007B7DCB">
        <w:rPr>
          <w:rFonts w:ascii="Times New Roman" w:hAnsi="Times New Roman" w:cs="Times New Roman"/>
          <w:sz w:val="26"/>
          <w:szCs w:val="26"/>
        </w:rPr>
        <w:t>eller ajourføring af overvågningsplanen til orientering eller godkendelse. Energistyrelsen kan dog på</w:t>
      </w:r>
      <w:r>
        <w:rPr>
          <w:rFonts w:ascii="Times New Roman" w:hAnsi="Times New Roman" w:cs="Times New Roman"/>
          <w:sz w:val="26"/>
          <w:szCs w:val="26"/>
        </w:rPr>
        <w:t xml:space="preserve"> </w:t>
      </w:r>
      <w:r w:rsidRPr="007B7DCB">
        <w:rPr>
          <w:rFonts w:ascii="Times New Roman" w:hAnsi="Times New Roman" w:cs="Times New Roman"/>
          <w:sz w:val="26"/>
          <w:szCs w:val="26"/>
        </w:rPr>
        <w:t>nærmere fastsatte vilkår tillade en operatør at give meddelelse senest den 31. december det pågældende</w:t>
      </w:r>
      <w:r>
        <w:rPr>
          <w:rFonts w:ascii="Times New Roman" w:hAnsi="Times New Roman" w:cs="Times New Roman"/>
          <w:sz w:val="26"/>
          <w:szCs w:val="26"/>
        </w:rPr>
        <w:t xml:space="preserve"> </w:t>
      </w:r>
      <w:r w:rsidRPr="007B7DCB">
        <w:rPr>
          <w:rFonts w:ascii="Times New Roman" w:hAnsi="Times New Roman" w:cs="Times New Roman"/>
          <w:sz w:val="26"/>
          <w:szCs w:val="26"/>
        </w:rPr>
        <w:t>år.</w:t>
      </w:r>
    </w:p>
    <w:p w14:paraId="01BDF639" w14:textId="0BB9BB47" w:rsidR="0024777C" w:rsidRPr="007B7DCB" w:rsidRDefault="007B7DCB" w:rsidP="00C86E82">
      <w:pPr>
        <w:spacing w:line="300" w:lineRule="auto"/>
        <w:ind w:firstLine="238"/>
        <w:jc w:val="center"/>
        <w:rPr>
          <w:rFonts w:ascii="Times New Roman" w:hAnsi="Times New Roman" w:cs="Times New Roman"/>
          <w:i/>
          <w:sz w:val="26"/>
          <w:szCs w:val="26"/>
        </w:rPr>
      </w:pPr>
      <w:r>
        <w:rPr>
          <w:rFonts w:ascii="Times New Roman" w:hAnsi="Times New Roman" w:cs="Times New Roman"/>
          <w:i/>
          <w:sz w:val="26"/>
          <w:szCs w:val="26"/>
        </w:rPr>
        <w:t>Overvågningsmetodeplaner</w:t>
      </w:r>
    </w:p>
    <w:p w14:paraId="6A4E6BEC" w14:textId="76E85EE1" w:rsidR="001E2E95" w:rsidRDefault="00BF1813" w:rsidP="00E9016E">
      <w:pPr>
        <w:spacing w:line="300" w:lineRule="auto"/>
        <w:rPr>
          <w:rFonts w:ascii="Times New Roman" w:hAnsi="Times New Roman" w:cs="Times New Roman"/>
          <w:sz w:val="26"/>
          <w:szCs w:val="26"/>
        </w:rPr>
      </w:pPr>
      <w:r>
        <w:rPr>
          <w:rFonts w:ascii="Times New Roman" w:hAnsi="Times New Roman" w:cs="Times New Roman"/>
          <w:b/>
          <w:sz w:val="26"/>
          <w:szCs w:val="26"/>
        </w:rPr>
        <w:t xml:space="preserve">§ 20. </w:t>
      </w:r>
      <w:r w:rsidRPr="00BF1813">
        <w:rPr>
          <w:rFonts w:ascii="Times New Roman" w:hAnsi="Times New Roman" w:cs="Times New Roman"/>
          <w:sz w:val="26"/>
          <w:szCs w:val="26"/>
        </w:rPr>
        <w:t>En driftsleder, der ifølge FAR-forordningen har pligt til at overholde og ajourføre en af Energistyrelsen godkendt overvågningsmetodeplan, meddeler uden unødig for</w:t>
      </w:r>
      <w:r>
        <w:rPr>
          <w:rFonts w:ascii="Times New Roman" w:hAnsi="Times New Roman" w:cs="Times New Roman"/>
          <w:sz w:val="26"/>
          <w:szCs w:val="26"/>
        </w:rPr>
        <w:t xml:space="preserve">sinkelse påkrævede forslag til </w:t>
      </w:r>
      <w:r w:rsidRPr="00BF1813">
        <w:rPr>
          <w:rFonts w:ascii="Times New Roman" w:hAnsi="Times New Roman" w:cs="Times New Roman"/>
          <w:sz w:val="26"/>
          <w:szCs w:val="26"/>
        </w:rPr>
        <w:t>ændring eller ajourføring af overvågningsmetodeplanen til Energistyrelsens orientering eller godke</w:t>
      </w:r>
      <w:r>
        <w:rPr>
          <w:rFonts w:ascii="Times New Roman" w:hAnsi="Times New Roman" w:cs="Times New Roman"/>
          <w:sz w:val="26"/>
          <w:szCs w:val="26"/>
        </w:rPr>
        <w:t>ndel</w:t>
      </w:r>
      <w:r w:rsidRPr="00BF1813">
        <w:rPr>
          <w:rFonts w:ascii="Times New Roman" w:hAnsi="Times New Roman" w:cs="Times New Roman"/>
          <w:sz w:val="26"/>
          <w:szCs w:val="26"/>
        </w:rPr>
        <w:t>se. Meddelelsen skal gives under overholdelse af de formkrav, dokumentat</w:t>
      </w:r>
      <w:r>
        <w:rPr>
          <w:rFonts w:ascii="Times New Roman" w:hAnsi="Times New Roman" w:cs="Times New Roman"/>
          <w:sz w:val="26"/>
          <w:szCs w:val="26"/>
        </w:rPr>
        <w:t xml:space="preserve">ionskrav og frister, der følger </w:t>
      </w:r>
      <w:r w:rsidRPr="00BF1813">
        <w:rPr>
          <w:rFonts w:ascii="Times New Roman" w:hAnsi="Times New Roman" w:cs="Times New Roman"/>
          <w:sz w:val="26"/>
          <w:szCs w:val="26"/>
        </w:rPr>
        <w:t>af FAR-forordningen.</w:t>
      </w:r>
    </w:p>
    <w:p w14:paraId="5702A452" w14:textId="40CFB9E7" w:rsidR="00F9097C" w:rsidRPr="007C121D" w:rsidRDefault="0024777C" w:rsidP="00F9097C">
      <w:pPr>
        <w:spacing w:line="300" w:lineRule="auto"/>
        <w:ind w:firstLine="238"/>
        <w:jc w:val="center"/>
        <w:rPr>
          <w:rFonts w:ascii="Times New Roman" w:hAnsi="Times New Roman" w:cs="Times New Roman"/>
          <w:i/>
          <w:sz w:val="26"/>
          <w:szCs w:val="26"/>
        </w:rPr>
      </w:pPr>
      <w:r>
        <w:rPr>
          <w:rFonts w:ascii="Times New Roman" w:hAnsi="Times New Roman" w:cs="Times New Roman"/>
          <w:i/>
          <w:sz w:val="26"/>
          <w:szCs w:val="26"/>
        </w:rPr>
        <w:t>Verifikation</w:t>
      </w:r>
    </w:p>
    <w:p w14:paraId="3503F365" w14:textId="7085E6EE" w:rsidR="00A17025" w:rsidRDefault="00FB3111" w:rsidP="00E9016E">
      <w:pPr>
        <w:spacing w:line="300" w:lineRule="auto"/>
        <w:ind w:firstLine="238"/>
        <w:rPr>
          <w:rFonts w:ascii="Times New Roman" w:hAnsi="Times New Roman" w:cs="Times New Roman"/>
          <w:sz w:val="26"/>
          <w:szCs w:val="26"/>
        </w:rPr>
      </w:pPr>
      <w:r w:rsidRPr="007C121D">
        <w:rPr>
          <w:rFonts w:ascii="Times New Roman" w:hAnsi="Times New Roman" w:cs="Times New Roman"/>
          <w:b/>
          <w:sz w:val="26"/>
          <w:szCs w:val="26"/>
        </w:rPr>
        <w:t xml:space="preserve">§ </w:t>
      </w:r>
      <w:r w:rsidR="00E615E0">
        <w:rPr>
          <w:rFonts w:ascii="Times New Roman" w:hAnsi="Times New Roman" w:cs="Times New Roman"/>
          <w:b/>
          <w:sz w:val="26"/>
          <w:szCs w:val="26"/>
        </w:rPr>
        <w:t>21</w:t>
      </w:r>
      <w:r w:rsidRPr="007C121D">
        <w:rPr>
          <w:rFonts w:ascii="Times New Roman" w:hAnsi="Times New Roman" w:cs="Times New Roman"/>
          <w:b/>
          <w:sz w:val="26"/>
          <w:szCs w:val="26"/>
        </w:rPr>
        <w:t>.</w:t>
      </w:r>
      <w:r w:rsidRPr="007C121D">
        <w:rPr>
          <w:rFonts w:ascii="Times New Roman" w:hAnsi="Times New Roman" w:cs="Times New Roman"/>
          <w:sz w:val="26"/>
          <w:szCs w:val="26"/>
        </w:rPr>
        <w:t xml:space="preserve"> </w:t>
      </w:r>
      <w:r w:rsidR="00E615E0" w:rsidRPr="00E615E0">
        <w:rPr>
          <w:rFonts w:ascii="Times New Roman" w:hAnsi="Times New Roman" w:cs="Times New Roman"/>
          <w:sz w:val="26"/>
          <w:szCs w:val="26"/>
        </w:rPr>
        <w:t>Operatører skal sikre, at rapportering af udledning efter § 22, og rap</w:t>
      </w:r>
      <w:r w:rsidR="00E615E0">
        <w:rPr>
          <w:rFonts w:ascii="Times New Roman" w:hAnsi="Times New Roman" w:cs="Times New Roman"/>
          <w:sz w:val="26"/>
          <w:szCs w:val="26"/>
        </w:rPr>
        <w:t xml:space="preserve">portering af aktivitetsniveauer </w:t>
      </w:r>
      <w:r w:rsidR="00E615E0" w:rsidRPr="00E615E0">
        <w:rPr>
          <w:rFonts w:ascii="Times New Roman" w:hAnsi="Times New Roman" w:cs="Times New Roman"/>
          <w:sz w:val="26"/>
          <w:szCs w:val="26"/>
        </w:rPr>
        <w:t>efter § 25, stk. 1, verificere</w:t>
      </w:r>
      <w:r w:rsidR="00E615E0">
        <w:rPr>
          <w:rFonts w:ascii="Times New Roman" w:hAnsi="Times New Roman" w:cs="Times New Roman"/>
          <w:sz w:val="26"/>
          <w:szCs w:val="26"/>
        </w:rPr>
        <w:t xml:space="preserve">s af en uafhængig verifikator </w:t>
      </w:r>
      <w:r w:rsidR="00E615E0" w:rsidRPr="00E615E0">
        <w:rPr>
          <w:rFonts w:ascii="Times New Roman" w:hAnsi="Times New Roman" w:cs="Times New Roman"/>
          <w:sz w:val="26"/>
          <w:szCs w:val="26"/>
        </w:rPr>
        <w:t>overensstemmelse med kvoteordningen,</w:t>
      </w:r>
      <w:r w:rsidR="00E615E0">
        <w:rPr>
          <w:rFonts w:ascii="Times New Roman" w:hAnsi="Times New Roman" w:cs="Times New Roman"/>
          <w:sz w:val="26"/>
          <w:szCs w:val="26"/>
        </w:rPr>
        <w:t xml:space="preserve"> </w:t>
      </w:r>
      <w:r w:rsidR="00E615E0" w:rsidRPr="00E615E0">
        <w:rPr>
          <w:rFonts w:ascii="Times New Roman" w:hAnsi="Times New Roman" w:cs="Times New Roman"/>
          <w:sz w:val="26"/>
          <w:szCs w:val="26"/>
        </w:rPr>
        <w:t>herunder AV-forordningens eller MRV-søfart forordningens bestemmelser</w:t>
      </w:r>
    </w:p>
    <w:p w14:paraId="6F5A966F" w14:textId="05A190C9" w:rsidR="00A17025" w:rsidRDefault="00A17025" w:rsidP="00A17025">
      <w:pPr>
        <w:spacing w:line="300" w:lineRule="auto"/>
        <w:ind w:firstLine="238"/>
        <w:jc w:val="center"/>
        <w:rPr>
          <w:rFonts w:ascii="Times New Roman" w:hAnsi="Times New Roman" w:cs="Times New Roman"/>
          <w:i/>
          <w:sz w:val="26"/>
          <w:szCs w:val="26"/>
        </w:rPr>
      </w:pPr>
      <w:r>
        <w:rPr>
          <w:rFonts w:ascii="Times New Roman" w:hAnsi="Times New Roman" w:cs="Times New Roman"/>
          <w:i/>
          <w:sz w:val="26"/>
          <w:szCs w:val="26"/>
        </w:rPr>
        <w:t>Årlig rapportering af udledninger</w:t>
      </w:r>
    </w:p>
    <w:p w14:paraId="653527AA" w14:textId="692C0503" w:rsidR="00A17025" w:rsidRPr="00A17025" w:rsidRDefault="00A17025" w:rsidP="00A17025">
      <w:pPr>
        <w:spacing w:after="0" w:line="300" w:lineRule="auto"/>
        <w:ind w:firstLine="238"/>
        <w:rPr>
          <w:rFonts w:ascii="Times New Roman" w:hAnsi="Times New Roman" w:cs="Times New Roman"/>
          <w:sz w:val="26"/>
          <w:szCs w:val="26"/>
        </w:rPr>
      </w:pPr>
      <w:r>
        <w:rPr>
          <w:rFonts w:ascii="Times New Roman" w:hAnsi="Times New Roman" w:cs="Times New Roman"/>
          <w:b/>
          <w:sz w:val="26"/>
          <w:szCs w:val="26"/>
        </w:rPr>
        <w:t xml:space="preserve">§ 22. </w:t>
      </w:r>
      <w:r w:rsidRPr="00A17025">
        <w:rPr>
          <w:rFonts w:ascii="Times New Roman" w:hAnsi="Times New Roman" w:cs="Times New Roman"/>
          <w:sz w:val="26"/>
          <w:szCs w:val="26"/>
        </w:rPr>
        <w:t>Operatører skal under overholdelse af kvoteordningens bestemmelser årligt til Energistyrelsen</w:t>
      </w:r>
      <w:r>
        <w:rPr>
          <w:rFonts w:ascii="Times New Roman" w:hAnsi="Times New Roman" w:cs="Times New Roman"/>
          <w:sz w:val="26"/>
          <w:szCs w:val="26"/>
        </w:rPr>
        <w:t xml:space="preserve"> </w:t>
      </w:r>
      <w:r w:rsidRPr="00A17025">
        <w:rPr>
          <w:rFonts w:ascii="Times New Roman" w:hAnsi="Times New Roman" w:cs="Times New Roman"/>
          <w:sz w:val="26"/>
          <w:szCs w:val="26"/>
        </w:rPr>
        <w:t>rapportere verificerede udledninger for det foregående år fra aktiver og</w:t>
      </w:r>
      <w:r>
        <w:rPr>
          <w:rFonts w:ascii="Times New Roman" w:hAnsi="Times New Roman" w:cs="Times New Roman"/>
          <w:sz w:val="26"/>
          <w:szCs w:val="26"/>
        </w:rPr>
        <w:t xml:space="preserve"> aktiviteter, som operatøren er </w:t>
      </w:r>
      <w:r w:rsidRPr="00A17025">
        <w:rPr>
          <w:rFonts w:ascii="Times New Roman" w:hAnsi="Times New Roman" w:cs="Times New Roman"/>
          <w:sz w:val="26"/>
          <w:szCs w:val="26"/>
        </w:rPr>
        <w:t>ansvarlig for.</w:t>
      </w:r>
    </w:p>
    <w:p w14:paraId="7835CABD" w14:textId="5D39E7E1" w:rsidR="00A17025" w:rsidRPr="00A17025" w:rsidRDefault="00A17025" w:rsidP="00A17025">
      <w:pPr>
        <w:spacing w:after="0" w:line="300" w:lineRule="auto"/>
        <w:ind w:firstLine="238"/>
        <w:rPr>
          <w:rFonts w:ascii="Times New Roman" w:hAnsi="Times New Roman" w:cs="Times New Roman"/>
          <w:sz w:val="26"/>
          <w:szCs w:val="26"/>
        </w:rPr>
      </w:pPr>
      <w:r w:rsidRPr="00A17025">
        <w:rPr>
          <w:rFonts w:ascii="Times New Roman" w:hAnsi="Times New Roman" w:cs="Times New Roman"/>
          <w:sz w:val="26"/>
          <w:szCs w:val="26"/>
        </w:rPr>
        <w:t>Stk. 2. For driftsledere og luftfartsoperatører er fristen for årlig ra</w:t>
      </w:r>
      <w:r>
        <w:rPr>
          <w:rFonts w:ascii="Times New Roman" w:hAnsi="Times New Roman" w:cs="Times New Roman"/>
          <w:sz w:val="26"/>
          <w:szCs w:val="26"/>
        </w:rPr>
        <w:t xml:space="preserve">pportering efter stk. 1 den 31. </w:t>
      </w:r>
      <w:r w:rsidRPr="00A17025">
        <w:rPr>
          <w:rFonts w:ascii="Times New Roman" w:hAnsi="Times New Roman" w:cs="Times New Roman"/>
          <w:sz w:val="26"/>
          <w:szCs w:val="26"/>
        </w:rPr>
        <w:t>marts. Luftfartsoperatører skal sikre, at rapporteringen registreres i EU-registret inden for fristen.</w:t>
      </w:r>
    </w:p>
    <w:p w14:paraId="223C165C" w14:textId="09398A57" w:rsidR="00A17025" w:rsidRDefault="00A17025" w:rsidP="00A17025">
      <w:pPr>
        <w:spacing w:line="300" w:lineRule="auto"/>
        <w:ind w:firstLine="238"/>
        <w:rPr>
          <w:rFonts w:ascii="Times New Roman" w:hAnsi="Times New Roman" w:cs="Times New Roman"/>
          <w:sz w:val="26"/>
          <w:szCs w:val="26"/>
        </w:rPr>
      </w:pPr>
      <w:r w:rsidRPr="00A17025">
        <w:rPr>
          <w:rFonts w:ascii="Times New Roman" w:hAnsi="Times New Roman" w:cs="Times New Roman"/>
          <w:sz w:val="26"/>
          <w:szCs w:val="26"/>
        </w:rPr>
        <w:lastRenderedPageBreak/>
        <w:t>Stk. 3. For søfartsoperatører og brændstofoperatører er fristen for årlig ra</w:t>
      </w:r>
      <w:r>
        <w:rPr>
          <w:rFonts w:ascii="Times New Roman" w:hAnsi="Times New Roman" w:cs="Times New Roman"/>
          <w:sz w:val="26"/>
          <w:szCs w:val="26"/>
        </w:rPr>
        <w:t xml:space="preserve">pportering efter stk. 1 den 30. </w:t>
      </w:r>
      <w:r w:rsidR="00E9016E">
        <w:rPr>
          <w:rFonts w:ascii="Times New Roman" w:hAnsi="Times New Roman" w:cs="Times New Roman"/>
          <w:sz w:val="26"/>
          <w:szCs w:val="26"/>
        </w:rPr>
        <w:t>april.</w:t>
      </w:r>
    </w:p>
    <w:p w14:paraId="2F2F0E1D" w14:textId="1E531F2F" w:rsidR="00A17025" w:rsidRDefault="00A17025" w:rsidP="00A17025">
      <w:pPr>
        <w:spacing w:line="300" w:lineRule="auto"/>
        <w:ind w:firstLine="238"/>
        <w:jc w:val="center"/>
        <w:rPr>
          <w:rFonts w:ascii="Times New Roman" w:hAnsi="Times New Roman" w:cs="Times New Roman"/>
          <w:i/>
          <w:sz w:val="26"/>
          <w:szCs w:val="26"/>
        </w:rPr>
      </w:pPr>
      <w:r>
        <w:rPr>
          <w:rFonts w:ascii="Times New Roman" w:hAnsi="Times New Roman" w:cs="Times New Roman"/>
          <w:i/>
          <w:sz w:val="26"/>
          <w:szCs w:val="26"/>
        </w:rPr>
        <w:t xml:space="preserve"> Fastsættelse af udledning</w:t>
      </w:r>
    </w:p>
    <w:p w14:paraId="1227AF7B" w14:textId="76E57BD3" w:rsidR="00A17025" w:rsidRPr="00A17025" w:rsidRDefault="00A17025" w:rsidP="00A17025">
      <w:pPr>
        <w:spacing w:after="0" w:line="300" w:lineRule="auto"/>
        <w:ind w:firstLine="238"/>
        <w:rPr>
          <w:rFonts w:ascii="Times New Roman" w:hAnsi="Times New Roman" w:cs="Times New Roman"/>
          <w:sz w:val="26"/>
          <w:szCs w:val="26"/>
        </w:rPr>
      </w:pPr>
      <w:r>
        <w:rPr>
          <w:rFonts w:ascii="Times New Roman" w:hAnsi="Times New Roman" w:cs="Times New Roman"/>
          <w:b/>
          <w:sz w:val="26"/>
          <w:szCs w:val="26"/>
        </w:rPr>
        <w:t xml:space="preserve">§ 23. </w:t>
      </w:r>
      <w:r w:rsidRPr="00A17025">
        <w:rPr>
          <w:rFonts w:ascii="Times New Roman" w:hAnsi="Times New Roman" w:cs="Times New Roman"/>
          <w:sz w:val="26"/>
          <w:szCs w:val="26"/>
        </w:rPr>
        <w:t>Energistyrelsen kan fastsætte den udledning, der er forårsaget af et ak</w:t>
      </w:r>
      <w:r>
        <w:rPr>
          <w:rFonts w:ascii="Times New Roman" w:hAnsi="Times New Roman" w:cs="Times New Roman"/>
          <w:sz w:val="26"/>
          <w:szCs w:val="26"/>
        </w:rPr>
        <w:t xml:space="preserve">tiv eller en aktivitet omfattet </w:t>
      </w:r>
      <w:r w:rsidRPr="00A17025">
        <w:rPr>
          <w:rFonts w:ascii="Times New Roman" w:hAnsi="Times New Roman" w:cs="Times New Roman"/>
          <w:sz w:val="26"/>
          <w:szCs w:val="26"/>
        </w:rPr>
        <w:t>af kvoteordningen, såfremt:</w:t>
      </w:r>
    </w:p>
    <w:p w14:paraId="1783CCD7" w14:textId="77777777" w:rsidR="00A17025" w:rsidRPr="00A17025" w:rsidRDefault="00A17025" w:rsidP="00A17025">
      <w:pPr>
        <w:spacing w:after="0" w:line="300" w:lineRule="auto"/>
        <w:ind w:firstLine="238"/>
        <w:rPr>
          <w:rFonts w:ascii="Times New Roman" w:hAnsi="Times New Roman" w:cs="Times New Roman"/>
          <w:sz w:val="26"/>
          <w:szCs w:val="26"/>
        </w:rPr>
      </w:pPr>
      <w:r w:rsidRPr="00A17025">
        <w:rPr>
          <w:rFonts w:ascii="Times New Roman" w:hAnsi="Times New Roman" w:cs="Times New Roman"/>
          <w:sz w:val="26"/>
          <w:szCs w:val="26"/>
        </w:rPr>
        <w:t>1) operatøren ikke har indsendt en årlig udledningsrapport inden den herfor gældende frist,</w:t>
      </w:r>
    </w:p>
    <w:p w14:paraId="36560EB3" w14:textId="77777777" w:rsidR="00A17025" w:rsidRPr="00A17025" w:rsidRDefault="00A17025" w:rsidP="00A17025">
      <w:pPr>
        <w:spacing w:after="0" w:line="300" w:lineRule="auto"/>
        <w:ind w:firstLine="238"/>
        <w:rPr>
          <w:rFonts w:ascii="Times New Roman" w:hAnsi="Times New Roman" w:cs="Times New Roman"/>
          <w:sz w:val="26"/>
          <w:szCs w:val="26"/>
        </w:rPr>
      </w:pPr>
      <w:r w:rsidRPr="00A17025">
        <w:rPr>
          <w:rFonts w:ascii="Times New Roman" w:hAnsi="Times New Roman" w:cs="Times New Roman"/>
          <w:sz w:val="26"/>
          <w:szCs w:val="26"/>
        </w:rPr>
        <w:t>2) den årlige udledningsrapport ikke er i overensstemmelse med kvoteordningens regler, eller</w:t>
      </w:r>
    </w:p>
    <w:p w14:paraId="0045CD7B" w14:textId="1AE8908F" w:rsidR="00A17025" w:rsidRPr="00A17025" w:rsidRDefault="00A17025" w:rsidP="00A17025">
      <w:pPr>
        <w:spacing w:after="0" w:line="300" w:lineRule="auto"/>
        <w:ind w:firstLine="238"/>
        <w:rPr>
          <w:rFonts w:ascii="Times New Roman" w:hAnsi="Times New Roman" w:cs="Times New Roman"/>
          <w:sz w:val="26"/>
          <w:szCs w:val="26"/>
        </w:rPr>
      </w:pPr>
      <w:r w:rsidRPr="00A17025">
        <w:rPr>
          <w:rFonts w:ascii="Times New Roman" w:hAnsi="Times New Roman" w:cs="Times New Roman"/>
          <w:sz w:val="26"/>
          <w:szCs w:val="26"/>
        </w:rPr>
        <w:t>3) udledningsrapporten ikke er blevet verificeret i overensstemmel</w:t>
      </w:r>
      <w:r>
        <w:rPr>
          <w:rFonts w:ascii="Times New Roman" w:hAnsi="Times New Roman" w:cs="Times New Roman"/>
          <w:sz w:val="26"/>
          <w:szCs w:val="26"/>
        </w:rPr>
        <w:t xml:space="preserve">se med kvoteordningen, herunder </w:t>
      </w:r>
      <w:r w:rsidRPr="00A17025">
        <w:rPr>
          <w:rFonts w:ascii="Times New Roman" w:hAnsi="Times New Roman" w:cs="Times New Roman"/>
          <w:sz w:val="26"/>
          <w:szCs w:val="26"/>
        </w:rPr>
        <w:t>AV-forordningens eller MRV-søfart forordningens bestemmelser.</w:t>
      </w:r>
    </w:p>
    <w:p w14:paraId="75E018A0" w14:textId="5664C264" w:rsidR="00A17025" w:rsidRDefault="00A17025" w:rsidP="00A17025">
      <w:pPr>
        <w:spacing w:line="300" w:lineRule="auto"/>
        <w:ind w:firstLine="238"/>
        <w:rPr>
          <w:rFonts w:ascii="Times New Roman" w:hAnsi="Times New Roman" w:cs="Times New Roman"/>
          <w:sz w:val="26"/>
          <w:szCs w:val="26"/>
        </w:rPr>
      </w:pPr>
      <w:r w:rsidRPr="00A17025">
        <w:rPr>
          <w:rFonts w:ascii="Times New Roman" w:hAnsi="Times New Roman" w:cs="Times New Roman"/>
          <w:sz w:val="26"/>
          <w:szCs w:val="26"/>
        </w:rPr>
        <w:t xml:space="preserve">Stk. 2. Energistyrelsens fastsættelse af udledning, jf. stk. 1, har samme </w:t>
      </w:r>
      <w:r>
        <w:rPr>
          <w:rFonts w:ascii="Times New Roman" w:hAnsi="Times New Roman" w:cs="Times New Roman"/>
          <w:sz w:val="26"/>
          <w:szCs w:val="26"/>
        </w:rPr>
        <w:t xml:space="preserve">retsvirkning som en verificeret </w:t>
      </w:r>
      <w:r w:rsidRPr="00A17025">
        <w:rPr>
          <w:rFonts w:ascii="Times New Roman" w:hAnsi="Times New Roman" w:cs="Times New Roman"/>
          <w:sz w:val="26"/>
          <w:szCs w:val="26"/>
        </w:rPr>
        <w:t>rapportering efter § 21.</w:t>
      </w:r>
    </w:p>
    <w:p w14:paraId="73307962" w14:textId="7D48C3D9" w:rsidR="00A17025" w:rsidRPr="00A17025" w:rsidRDefault="00A17025" w:rsidP="00A17025">
      <w:pPr>
        <w:spacing w:after="0" w:line="300" w:lineRule="auto"/>
        <w:ind w:firstLine="238"/>
        <w:rPr>
          <w:rFonts w:ascii="Times New Roman" w:hAnsi="Times New Roman" w:cs="Times New Roman"/>
          <w:sz w:val="26"/>
          <w:szCs w:val="26"/>
        </w:rPr>
      </w:pPr>
      <w:r>
        <w:rPr>
          <w:rFonts w:ascii="Times New Roman" w:hAnsi="Times New Roman" w:cs="Times New Roman"/>
          <w:b/>
          <w:sz w:val="26"/>
          <w:szCs w:val="26"/>
        </w:rPr>
        <w:t xml:space="preserve">§ 24. </w:t>
      </w:r>
      <w:r w:rsidRPr="00A17025">
        <w:rPr>
          <w:rFonts w:ascii="Times New Roman" w:hAnsi="Times New Roman" w:cs="Times New Roman"/>
          <w:sz w:val="26"/>
          <w:szCs w:val="26"/>
        </w:rPr>
        <w:t>Det påhviler operatøren at afholde Energistyrelsens omkostninger</w:t>
      </w:r>
      <w:r>
        <w:rPr>
          <w:rFonts w:ascii="Times New Roman" w:hAnsi="Times New Roman" w:cs="Times New Roman"/>
          <w:sz w:val="26"/>
          <w:szCs w:val="26"/>
        </w:rPr>
        <w:t xml:space="preserve"> i forbindelse med fastsættelse </w:t>
      </w:r>
      <w:r w:rsidRPr="00A17025">
        <w:rPr>
          <w:rFonts w:ascii="Times New Roman" w:hAnsi="Times New Roman" w:cs="Times New Roman"/>
          <w:sz w:val="26"/>
          <w:szCs w:val="26"/>
        </w:rPr>
        <w:t>af udledning, jf. § 23, herunder omkostninger til Energistyrelsens indledende arbejde, samt styrelsens</w:t>
      </w:r>
      <w:r>
        <w:rPr>
          <w:rFonts w:ascii="Times New Roman" w:hAnsi="Times New Roman" w:cs="Times New Roman"/>
          <w:sz w:val="26"/>
          <w:szCs w:val="26"/>
        </w:rPr>
        <w:t xml:space="preserve"> </w:t>
      </w:r>
      <w:r w:rsidRPr="00A17025">
        <w:rPr>
          <w:rFonts w:ascii="Times New Roman" w:hAnsi="Times New Roman" w:cs="Times New Roman"/>
          <w:sz w:val="26"/>
          <w:szCs w:val="26"/>
        </w:rPr>
        <w:t>omkostninger til eventuel sagkyndig bistand, jf. stk. 2.</w:t>
      </w:r>
    </w:p>
    <w:p w14:paraId="06AE34DD" w14:textId="39CDC975" w:rsidR="00A17025" w:rsidRDefault="00A17025" w:rsidP="00044BE0">
      <w:pPr>
        <w:spacing w:line="300" w:lineRule="auto"/>
        <w:ind w:firstLine="238"/>
        <w:rPr>
          <w:rFonts w:ascii="Times New Roman" w:hAnsi="Times New Roman" w:cs="Times New Roman"/>
          <w:sz w:val="26"/>
          <w:szCs w:val="26"/>
        </w:rPr>
      </w:pPr>
      <w:r w:rsidRPr="00A17025">
        <w:rPr>
          <w:rFonts w:ascii="Times New Roman" w:hAnsi="Times New Roman" w:cs="Times New Roman"/>
          <w:sz w:val="26"/>
          <w:szCs w:val="26"/>
        </w:rPr>
        <w:t>Stk. 2. Såfremt Energistyrelsen finder anledning til at kontrollere eller fastsætte en operatørs rapportering, dokumentation eller drivhusgasudledende aktiviteter, kan styr</w:t>
      </w:r>
      <w:r>
        <w:rPr>
          <w:rFonts w:ascii="Times New Roman" w:hAnsi="Times New Roman" w:cs="Times New Roman"/>
          <w:sz w:val="26"/>
          <w:szCs w:val="26"/>
        </w:rPr>
        <w:t xml:space="preserve">elsen antage sagkyndig bistand, </w:t>
      </w:r>
      <w:r w:rsidRPr="00A17025">
        <w:rPr>
          <w:rFonts w:ascii="Times New Roman" w:hAnsi="Times New Roman" w:cs="Times New Roman"/>
          <w:sz w:val="26"/>
          <w:szCs w:val="26"/>
        </w:rPr>
        <w:t>herunder en verifikator til udførelse af ekstraordinære verifikationsopgaver, der gennemføres efter kvoteordningens, herunder AV-forordningens eller MRV-søfart forordningens, bestemmelser.</w:t>
      </w:r>
    </w:p>
    <w:p w14:paraId="26B65729" w14:textId="4DA38106" w:rsidR="00044BE0" w:rsidRPr="00044BE0" w:rsidRDefault="00044BE0" w:rsidP="00044BE0">
      <w:pPr>
        <w:spacing w:line="300" w:lineRule="auto"/>
        <w:ind w:firstLine="238"/>
        <w:jc w:val="center"/>
        <w:rPr>
          <w:rFonts w:ascii="Times New Roman" w:hAnsi="Times New Roman" w:cs="Times New Roman"/>
          <w:i/>
          <w:sz w:val="26"/>
          <w:szCs w:val="26"/>
        </w:rPr>
      </w:pPr>
      <w:r w:rsidRPr="00044BE0">
        <w:rPr>
          <w:rFonts w:ascii="Times New Roman" w:hAnsi="Times New Roman" w:cs="Times New Roman"/>
          <w:i/>
          <w:sz w:val="26"/>
          <w:szCs w:val="26"/>
        </w:rPr>
        <w:t>Rapportering og fastsættelse af aktivitetsniveau</w:t>
      </w:r>
    </w:p>
    <w:p w14:paraId="1ED1E7D0" w14:textId="6DE440A9" w:rsidR="00044BE0" w:rsidRPr="00044BE0" w:rsidRDefault="00044BE0" w:rsidP="00044BE0">
      <w:pPr>
        <w:spacing w:after="0" w:line="300" w:lineRule="auto"/>
        <w:ind w:firstLine="238"/>
        <w:rPr>
          <w:rFonts w:ascii="Times New Roman" w:hAnsi="Times New Roman" w:cs="Times New Roman"/>
          <w:sz w:val="26"/>
          <w:szCs w:val="26"/>
        </w:rPr>
      </w:pPr>
      <w:r>
        <w:rPr>
          <w:rFonts w:ascii="Times New Roman" w:hAnsi="Times New Roman" w:cs="Times New Roman"/>
          <w:b/>
          <w:sz w:val="26"/>
          <w:szCs w:val="26"/>
        </w:rPr>
        <w:t xml:space="preserve">§ 25. </w:t>
      </w:r>
      <w:r w:rsidRPr="00044BE0">
        <w:rPr>
          <w:rFonts w:ascii="Times New Roman" w:hAnsi="Times New Roman" w:cs="Times New Roman"/>
          <w:sz w:val="26"/>
          <w:szCs w:val="26"/>
        </w:rPr>
        <w:t>Det påhviler operatøren at afholde Energistyrelsens omkostninger</w:t>
      </w:r>
      <w:r>
        <w:rPr>
          <w:rFonts w:ascii="Times New Roman" w:hAnsi="Times New Roman" w:cs="Times New Roman"/>
          <w:sz w:val="26"/>
          <w:szCs w:val="26"/>
        </w:rPr>
        <w:t xml:space="preserve"> i forbindelse med fastsættelse </w:t>
      </w:r>
      <w:r w:rsidRPr="00044BE0">
        <w:rPr>
          <w:rFonts w:ascii="Times New Roman" w:hAnsi="Times New Roman" w:cs="Times New Roman"/>
          <w:sz w:val="26"/>
          <w:szCs w:val="26"/>
        </w:rPr>
        <w:t>af udledning, jf. § 23, herunder omkostninger til Energistyrelsens indledende arbejde, samt styrelsens</w:t>
      </w:r>
      <w:r>
        <w:rPr>
          <w:rFonts w:ascii="Times New Roman" w:hAnsi="Times New Roman" w:cs="Times New Roman"/>
          <w:sz w:val="26"/>
          <w:szCs w:val="26"/>
        </w:rPr>
        <w:t xml:space="preserve"> </w:t>
      </w:r>
      <w:r w:rsidRPr="00044BE0">
        <w:rPr>
          <w:rFonts w:ascii="Times New Roman" w:hAnsi="Times New Roman" w:cs="Times New Roman"/>
          <w:sz w:val="26"/>
          <w:szCs w:val="26"/>
        </w:rPr>
        <w:t>omkostninger til eventuel sagkyndig bistand, jf. stk. 2.</w:t>
      </w:r>
    </w:p>
    <w:p w14:paraId="0DC8D889" w14:textId="269B6545" w:rsidR="00044BE0" w:rsidRDefault="00044BE0" w:rsidP="00044BE0">
      <w:pPr>
        <w:spacing w:after="0" w:line="300" w:lineRule="auto"/>
        <w:ind w:firstLine="238"/>
        <w:rPr>
          <w:rFonts w:ascii="Times New Roman" w:hAnsi="Times New Roman" w:cs="Times New Roman"/>
          <w:sz w:val="26"/>
          <w:szCs w:val="26"/>
        </w:rPr>
      </w:pPr>
      <w:r w:rsidRPr="00044BE0">
        <w:rPr>
          <w:rFonts w:ascii="Times New Roman" w:hAnsi="Times New Roman" w:cs="Times New Roman"/>
          <w:sz w:val="26"/>
          <w:szCs w:val="26"/>
        </w:rPr>
        <w:t>Stk. 2. Såfremt Energistyrelsen finder anledning til at kontrollere eller fastsætte en operatørs rapportering, dokumentation eller drivhusgasudledende aktiviteter, kan styr</w:t>
      </w:r>
      <w:r>
        <w:rPr>
          <w:rFonts w:ascii="Times New Roman" w:hAnsi="Times New Roman" w:cs="Times New Roman"/>
          <w:sz w:val="26"/>
          <w:szCs w:val="26"/>
        </w:rPr>
        <w:t xml:space="preserve">elsen antage sagkyndig bistand, </w:t>
      </w:r>
      <w:r w:rsidRPr="00044BE0">
        <w:rPr>
          <w:rFonts w:ascii="Times New Roman" w:hAnsi="Times New Roman" w:cs="Times New Roman"/>
          <w:sz w:val="26"/>
          <w:szCs w:val="26"/>
        </w:rPr>
        <w:t>herunder en verifikator til udførelse af ekstraordinære verifikationsopgaver, der gennemføres efter kvoteordningens, herunder AV-forordningens eller MRV-søfart forordningens, bestemmelser.</w:t>
      </w:r>
    </w:p>
    <w:p w14:paraId="44D71619" w14:textId="40555C45" w:rsidR="00044BE0" w:rsidRPr="00044BE0" w:rsidRDefault="00044BE0" w:rsidP="00044BE0">
      <w:pPr>
        <w:spacing w:after="0" w:line="300" w:lineRule="auto"/>
        <w:ind w:firstLine="238"/>
        <w:rPr>
          <w:rFonts w:ascii="Times New Roman" w:hAnsi="Times New Roman" w:cs="Times New Roman"/>
          <w:sz w:val="26"/>
          <w:szCs w:val="26"/>
        </w:rPr>
      </w:pPr>
      <w:r w:rsidRPr="00044BE0">
        <w:rPr>
          <w:rFonts w:ascii="Times New Roman" w:hAnsi="Times New Roman" w:cs="Times New Roman"/>
          <w:sz w:val="26"/>
          <w:szCs w:val="26"/>
        </w:rPr>
        <w:t>Stk. 3. Energistyrelsen kan foretage en vurdering af de rapporterede akti</w:t>
      </w:r>
      <w:r>
        <w:rPr>
          <w:rFonts w:ascii="Times New Roman" w:hAnsi="Times New Roman" w:cs="Times New Roman"/>
          <w:sz w:val="26"/>
          <w:szCs w:val="26"/>
        </w:rPr>
        <w:t xml:space="preserve">vitetsniveauer og kan fastsætte </w:t>
      </w:r>
      <w:r w:rsidRPr="00044BE0">
        <w:rPr>
          <w:rFonts w:ascii="Times New Roman" w:hAnsi="Times New Roman" w:cs="Times New Roman"/>
          <w:sz w:val="26"/>
          <w:szCs w:val="26"/>
        </w:rPr>
        <w:t>et aktivitetsniveau ved at anlægge et konservativt skøn over værdien af enhver parameter i overensstemmelse med de herfor gældende regler ifølge ALC-forordningen, såfremt:</w:t>
      </w:r>
    </w:p>
    <w:p w14:paraId="2A8F1A45" w14:textId="6AD74F21" w:rsidR="00044BE0" w:rsidRPr="00044BE0" w:rsidRDefault="00044BE0" w:rsidP="00044BE0">
      <w:pPr>
        <w:spacing w:after="0" w:line="300" w:lineRule="auto"/>
        <w:ind w:firstLine="238"/>
        <w:rPr>
          <w:rFonts w:ascii="Times New Roman" w:hAnsi="Times New Roman" w:cs="Times New Roman"/>
          <w:sz w:val="26"/>
          <w:szCs w:val="26"/>
        </w:rPr>
      </w:pPr>
      <w:r w:rsidRPr="00044BE0">
        <w:rPr>
          <w:rFonts w:ascii="Times New Roman" w:hAnsi="Times New Roman" w:cs="Times New Roman"/>
          <w:sz w:val="26"/>
          <w:szCs w:val="26"/>
        </w:rPr>
        <w:lastRenderedPageBreak/>
        <w:t>1) driftslederen ikke har indgivet en verificeret rapport om aktivitetsniveauet</w:t>
      </w:r>
      <w:r>
        <w:rPr>
          <w:rFonts w:ascii="Times New Roman" w:hAnsi="Times New Roman" w:cs="Times New Roman"/>
          <w:sz w:val="26"/>
          <w:szCs w:val="26"/>
        </w:rPr>
        <w:t xml:space="preserve"> inden for fristen, jf. stk. 1, </w:t>
      </w:r>
      <w:r w:rsidRPr="00044BE0">
        <w:rPr>
          <w:rFonts w:ascii="Times New Roman" w:hAnsi="Times New Roman" w:cs="Times New Roman"/>
          <w:sz w:val="26"/>
          <w:szCs w:val="26"/>
        </w:rPr>
        <w:t>og tildelingen af kvoter ikke er blevet suspenderet jf. stk. 2,</w:t>
      </w:r>
    </w:p>
    <w:p w14:paraId="550DEC38" w14:textId="54D4F70E" w:rsidR="00044BE0" w:rsidRPr="00044BE0" w:rsidRDefault="00044BE0" w:rsidP="00044BE0">
      <w:pPr>
        <w:spacing w:after="0" w:line="300" w:lineRule="auto"/>
        <w:ind w:firstLine="238"/>
        <w:rPr>
          <w:rFonts w:ascii="Times New Roman" w:hAnsi="Times New Roman" w:cs="Times New Roman"/>
          <w:sz w:val="26"/>
          <w:szCs w:val="26"/>
        </w:rPr>
      </w:pPr>
      <w:r w:rsidRPr="00044BE0">
        <w:rPr>
          <w:rFonts w:ascii="Times New Roman" w:hAnsi="Times New Roman" w:cs="Times New Roman"/>
          <w:sz w:val="26"/>
          <w:szCs w:val="26"/>
        </w:rPr>
        <w:t>2) den verificerede indberettede værdi ikke er i overensstemmelse med ALC-forordningen eller FAR</w:t>
      </w:r>
      <w:r w:rsidR="004749B1">
        <w:rPr>
          <w:rFonts w:ascii="Times New Roman" w:hAnsi="Times New Roman" w:cs="Times New Roman"/>
          <w:sz w:val="26"/>
          <w:szCs w:val="26"/>
        </w:rPr>
        <w:t>-</w:t>
      </w:r>
      <w:r w:rsidRPr="00044BE0">
        <w:rPr>
          <w:rFonts w:ascii="Times New Roman" w:hAnsi="Times New Roman" w:cs="Times New Roman"/>
          <w:sz w:val="26"/>
          <w:szCs w:val="26"/>
        </w:rPr>
        <w:t>forordningen, eller</w:t>
      </w:r>
    </w:p>
    <w:p w14:paraId="122BFBFC" w14:textId="77777777" w:rsidR="00044BE0" w:rsidRPr="00044BE0" w:rsidRDefault="00044BE0" w:rsidP="00044BE0">
      <w:pPr>
        <w:spacing w:after="0" w:line="300" w:lineRule="auto"/>
        <w:ind w:firstLine="238"/>
        <w:rPr>
          <w:rFonts w:ascii="Times New Roman" w:hAnsi="Times New Roman" w:cs="Times New Roman"/>
          <w:sz w:val="26"/>
          <w:szCs w:val="26"/>
        </w:rPr>
      </w:pPr>
      <w:r w:rsidRPr="00044BE0">
        <w:rPr>
          <w:rFonts w:ascii="Times New Roman" w:hAnsi="Times New Roman" w:cs="Times New Roman"/>
          <w:sz w:val="26"/>
          <w:szCs w:val="26"/>
        </w:rPr>
        <w:t>3) driftslederens rapport om aktivitetsniveauet ikke er blevet verificeret i overensstemmelse med AV-forordningen.</w:t>
      </w:r>
    </w:p>
    <w:p w14:paraId="10993DB2" w14:textId="5F80800F" w:rsidR="00C94395" w:rsidRDefault="00044BE0" w:rsidP="00C94395">
      <w:pPr>
        <w:spacing w:line="300" w:lineRule="auto"/>
        <w:ind w:firstLine="238"/>
        <w:rPr>
          <w:rFonts w:ascii="Times New Roman" w:hAnsi="Times New Roman" w:cs="Times New Roman"/>
          <w:sz w:val="26"/>
          <w:szCs w:val="26"/>
        </w:rPr>
      </w:pPr>
      <w:r w:rsidRPr="00044BE0">
        <w:rPr>
          <w:rFonts w:ascii="Times New Roman" w:hAnsi="Times New Roman" w:cs="Times New Roman"/>
          <w:sz w:val="26"/>
          <w:szCs w:val="26"/>
        </w:rPr>
        <w:t>Stk. 4. For Energistyrelsens fastsættelse af aktivitetsniveauer efter st</w:t>
      </w:r>
      <w:r>
        <w:rPr>
          <w:rFonts w:ascii="Times New Roman" w:hAnsi="Times New Roman" w:cs="Times New Roman"/>
          <w:sz w:val="26"/>
          <w:szCs w:val="26"/>
        </w:rPr>
        <w:t xml:space="preserve">k. 3 og for de hermed forbundne </w:t>
      </w:r>
      <w:r w:rsidRPr="00044BE0">
        <w:rPr>
          <w:rFonts w:ascii="Times New Roman" w:hAnsi="Times New Roman" w:cs="Times New Roman"/>
          <w:sz w:val="26"/>
          <w:szCs w:val="26"/>
        </w:rPr>
        <w:t>omkostninger finder reglerne i § 24 tilsvarende anvendelse.</w:t>
      </w:r>
    </w:p>
    <w:p w14:paraId="0F62778D" w14:textId="79ADA4AC" w:rsidR="00044BE0" w:rsidRDefault="00556F30" w:rsidP="00556F30">
      <w:pPr>
        <w:spacing w:after="0" w:line="300" w:lineRule="auto"/>
        <w:ind w:firstLine="238"/>
        <w:jc w:val="center"/>
        <w:rPr>
          <w:rFonts w:ascii="Times New Roman" w:hAnsi="Times New Roman" w:cs="Times New Roman"/>
          <w:sz w:val="26"/>
          <w:szCs w:val="26"/>
        </w:rPr>
      </w:pPr>
      <w:r>
        <w:rPr>
          <w:rFonts w:ascii="Times New Roman" w:hAnsi="Times New Roman" w:cs="Times New Roman"/>
          <w:sz w:val="26"/>
          <w:szCs w:val="26"/>
        </w:rPr>
        <w:t>Kapitel 6</w:t>
      </w:r>
    </w:p>
    <w:p w14:paraId="15934C14" w14:textId="61E081A5" w:rsidR="00556F30" w:rsidRDefault="00556F30" w:rsidP="00556F30">
      <w:pPr>
        <w:spacing w:after="0" w:line="300" w:lineRule="auto"/>
        <w:ind w:firstLine="238"/>
        <w:jc w:val="center"/>
        <w:rPr>
          <w:rFonts w:ascii="Times New Roman" w:hAnsi="Times New Roman" w:cs="Times New Roman"/>
          <w:i/>
          <w:sz w:val="26"/>
          <w:szCs w:val="26"/>
        </w:rPr>
      </w:pPr>
      <w:r>
        <w:rPr>
          <w:rFonts w:ascii="Times New Roman" w:hAnsi="Times New Roman" w:cs="Times New Roman"/>
          <w:i/>
          <w:sz w:val="26"/>
          <w:szCs w:val="26"/>
        </w:rPr>
        <w:t xml:space="preserve">Returnering </w:t>
      </w:r>
      <w:r w:rsidR="004B69EB">
        <w:rPr>
          <w:rFonts w:ascii="Times New Roman" w:hAnsi="Times New Roman" w:cs="Times New Roman"/>
          <w:i/>
          <w:sz w:val="26"/>
          <w:szCs w:val="26"/>
        </w:rPr>
        <w:t>af kvoter</w:t>
      </w:r>
    </w:p>
    <w:p w14:paraId="1DA9354E" w14:textId="46CBFB99" w:rsidR="00031CCE" w:rsidRPr="004B69EB" w:rsidRDefault="004B69EB" w:rsidP="00031CCE">
      <w:pPr>
        <w:spacing w:line="300" w:lineRule="auto"/>
        <w:ind w:firstLine="238"/>
        <w:rPr>
          <w:rFonts w:ascii="Times New Roman" w:hAnsi="Times New Roman" w:cs="Times New Roman"/>
          <w:sz w:val="26"/>
          <w:szCs w:val="26"/>
        </w:rPr>
      </w:pPr>
      <w:r>
        <w:rPr>
          <w:rFonts w:ascii="Times New Roman" w:hAnsi="Times New Roman" w:cs="Times New Roman"/>
          <w:b/>
          <w:sz w:val="26"/>
          <w:szCs w:val="26"/>
        </w:rPr>
        <w:t xml:space="preserve">§ 26. </w:t>
      </w:r>
      <w:r w:rsidRPr="004B69EB">
        <w:rPr>
          <w:rFonts w:ascii="Times New Roman" w:hAnsi="Times New Roman" w:cs="Times New Roman"/>
          <w:sz w:val="26"/>
          <w:szCs w:val="26"/>
        </w:rPr>
        <w:t>Energistyrelsen fastsætter i overens</w:t>
      </w:r>
      <w:r w:rsidR="00031CCE">
        <w:rPr>
          <w:rFonts w:ascii="Times New Roman" w:hAnsi="Times New Roman" w:cs="Times New Roman"/>
          <w:sz w:val="26"/>
          <w:szCs w:val="26"/>
        </w:rPr>
        <w:t>stemmelse med § 11 i lov om CO2</w:t>
      </w:r>
      <w:r w:rsidRPr="004B69EB">
        <w:rPr>
          <w:rFonts w:ascii="Times New Roman" w:hAnsi="Times New Roman" w:cs="Times New Roman"/>
          <w:sz w:val="26"/>
          <w:szCs w:val="26"/>
        </w:rPr>
        <w:t>-kvoter en afgift til operatører, der ikke overholder den årlige frist for returnering af kvoter i EU-registe</w:t>
      </w:r>
      <w:r>
        <w:rPr>
          <w:rFonts w:ascii="Times New Roman" w:hAnsi="Times New Roman" w:cs="Times New Roman"/>
          <w:sz w:val="26"/>
          <w:szCs w:val="26"/>
        </w:rPr>
        <w:t xml:space="preserve">ret, der følger af lovens § 10, </w:t>
      </w:r>
      <w:r w:rsidRPr="004B69EB">
        <w:rPr>
          <w:rFonts w:ascii="Times New Roman" w:hAnsi="Times New Roman" w:cs="Times New Roman"/>
          <w:sz w:val="26"/>
          <w:szCs w:val="26"/>
        </w:rPr>
        <w:t>stk. 1.</w:t>
      </w:r>
      <w:ins w:id="3" w:author="Forfatter">
        <w:r w:rsidR="005E3486">
          <w:rPr>
            <w:rFonts w:ascii="Times New Roman" w:hAnsi="Times New Roman" w:cs="Times New Roman"/>
            <w:sz w:val="26"/>
            <w:szCs w:val="26"/>
          </w:rPr>
          <w:br/>
          <w:t xml:space="preserve">  Stk. 2. Overholder en brændstofoperatør </w:t>
        </w:r>
        <w:r w:rsidR="005E3486" w:rsidRPr="005E3486">
          <w:rPr>
            <w:rFonts w:ascii="Times New Roman" w:hAnsi="Times New Roman" w:cs="Times New Roman"/>
            <w:sz w:val="26"/>
            <w:szCs w:val="26"/>
          </w:rPr>
          <w:t>ikke sin returneringspligt efter</w:t>
        </w:r>
        <w:r w:rsidR="005E3486">
          <w:rPr>
            <w:rFonts w:ascii="Times New Roman" w:hAnsi="Times New Roman" w:cs="Times New Roman"/>
            <w:sz w:val="26"/>
            <w:szCs w:val="26"/>
          </w:rPr>
          <w:t xml:space="preserve"> § 10, stk. </w:t>
        </w:r>
        <w:r w:rsidR="001A11E2">
          <w:rPr>
            <w:rFonts w:ascii="Times New Roman" w:hAnsi="Times New Roman" w:cs="Times New Roman"/>
            <w:sz w:val="26"/>
            <w:szCs w:val="26"/>
          </w:rPr>
          <w:t>2</w:t>
        </w:r>
        <w:r w:rsidR="005E3486">
          <w:rPr>
            <w:rFonts w:ascii="Times New Roman" w:hAnsi="Times New Roman" w:cs="Times New Roman"/>
            <w:sz w:val="26"/>
            <w:szCs w:val="26"/>
          </w:rPr>
          <w:t>, i lov om CO</w:t>
        </w:r>
        <w:r w:rsidR="005E3486">
          <w:rPr>
            <w:rFonts w:ascii="Times New Roman" w:hAnsi="Times New Roman" w:cs="Times New Roman"/>
            <w:sz w:val="26"/>
            <w:szCs w:val="26"/>
            <w:vertAlign w:val="subscript"/>
          </w:rPr>
          <w:t>2</w:t>
        </w:r>
        <w:r w:rsidR="005E3486">
          <w:rPr>
            <w:rFonts w:ascii="Times New Roman" w:hAnsi="Times New Roman" w:cs="Times New Roman"/>
            <w:sz w:val="26"/>
            <w:szCs w:val="26"/>
          </w:rPr>
          <w:t>-kvoter,</w:t>
        </w:r>
        <w:r w:rsidR="005E3486" w:rsidRPr="005E3486">
          <w:rPr>
            <w:rFonts w:ascii="Times New Roman" w:hAnsi="Times New Roman" w:cs="Times New Roman"/>
            <w:sz w:val="26"/>
            <w:szCs w:val="26"/>
          </w:rPr>
          <w:t xml:space="preserve"> pålægger klima-, energi- og forsyningsministeren </w:t>
        </w:r>
        <w:r w:rsidR="00C2531B">
          <w:rPr>
            <w:rFonts w:ascii="Times New Roman" w:hAnsi="Times New Roman" w:cs="Times New Roman"/>
            <w:sz w:val="26"/>
            <w:szCs w:val="26"/>
          </w:rPr>
          <w:t>brændstof</w:t>
        </w:r>
        <w:r w:rsidR="005E3486" w:rsidRPr="005E3486">
          <w:rPr>
            <w:rFonts w:ascii="Times New Roman" w:hAnsi="Times New Roman" w:cs="Times New Roman"/>
            <w:sz w:val="26"/>
            <w:szCs w:val="26"/>
          </w:rPr>
          <w:t xml:space="preserve">operatøren at betale en afgift til statskassen svarende til </w:t>
        </w:r>
        <w:r w:rsidR="00C2531B">
          <w:rPr>
            <w:rFonts w:ascii="Times New Roman" w:hAnsi="Times New Roman" w:cs="Times New Roman"/>
            <w:sz w:val="26"/>
            <w:szCs w:val="26"/>
          </w:rPr>
          <w:t>afgiften efter § 11, stk. 1, i lov om CO</w:t>
        </w:r>
        <w:r w:rsidR="00C2531B" w:rsidRPr="004E0EA6">
          <w:rPr>
            <w:rFonts w:ascii="Times New Roman" w:hAnsi="Times New Roman" w:cs="Times New Roman"/>
            <w:sz w:val="26"/>
            <w:szCs w:val="26"/>
            <w:vertAlign w:val="subscript"/>
            <w:rPrChange w:id="4" w:author="Forfatter">
              <w:rPr>
                <w:rFonts w:ascii="Times New Roman" w:hAnsi="Times New Roman" w:cs="Times New Roman"/>
                <w:sz w:val="26"/>
                <w:szCs w:val="26"/>
              </w:rPr>
            </w:rPrChange>
          </w:rPr>
          <w:t>2</w:t>
        </w:r>
        <w:r w:rsidR="00C2531B">
          <w:rPr>
            <w:rFonts w:ascii="Times New Roman" w:hAnsi="Times New Roman" w:cs="Times New Roman"/>
            <w:sz w:val="26"/>
            <w:szCs w:val="26"/>
          </w:rPr>
          <w:t>-kvoter.</w:t>
        </w:r>
        <w:r w:rsidR="00C2531B">
          <w:rPr>
            <w:rFonts w:ascii="Times New Roman" w:hAnsi="Times New Roman" w:cs="Times New Roman"/>
            <w:sz w:val="26"/>
            <w:szCs w:val="26"/>
          </w:rPr>
          <w:br/>
          <w:t xml:space="preserve">  Stk. 3. § 11, stk. 2-5 i lov om CO</w:t>
        </w:r>
        <w:r w:rsidR="00C2531B" w:rsidRPr="004E0EA6">
          <w:rPr>
            <w:rFonts w:ascii="Times New Roman" w:hAnsi="Times New Roman" w:cs="Times New Roman"/>
            <w:sz w:val="26"/>
            <w:szCs w:val="26"/>
            <w:vertAlign w:val="subscript"/>
            <w:rPrChange w:id="5" w:author="Forfatter">
              <w:rPr>
                <w:rFonts w:ascii="Times New Roman" w:hAnsi="Times New Roman" w:cs="Times New Roman"/>
                <w:sz w:val="26"/>
                <w:szCs w:val="26"/>
              </w:rPr>
            </w:rPrChange>
          </w:rPr>
          <w:t>2</w:t>
        </w:r>
        <w:r w:rsidR="00C2531B">
          <w:rPr>
            <w:rFonts w:ascii="Times New Roman" w:hAnsi="Times New Roman" w:cs="Times New Roman"/>
            <w:sz w:val="26"/>
            <w:szCs w:val="26"/>
          </w:rPr>
          <w:t xml:space="preserve">-kvoter </w:t>
        </w:r>
        <w:r w:rsidR="00C63216">
          <w:rPr>
            <w:rFonts w:ascii="Times New Roman" w:hAnsi="Times New Roman" w:cs="Times New Roman"/>
            <w:sz w:val="26"/>
            <w:szCs w:val="26"/>
          </w:rPr>
          <w:t>finder</w:t>
        </w:r>
        <w:r w:rsidR="00C2531B">
          <w:rPr>
            <w:rFonts w:ascii="Times New Roman" w:hAnsi="Times New Roman" w:cs="Times New Roman"/>
            <w:sz w:val="26"/>
            <w:szCs w:val="26"/>
          </w:rPr>
          <w:t xml:space="preserve"> tilsvarende</w:t>
        </w:r>
        <w:r w:rsidR="00C63216">
          <w:rPr>
            <w:rFonts w:ascii="Times New Roman" w:hAnsi="Times New Roman" w:cs="Times New Roman"/>
            <w:sz w:val="26"/>
            <w:szCs w:val="26"/>
          </w:rPr>
          <w:t xml:space="preserve"> anvendelse</w:t>
        </w:r>
        <w:r w:rsidR="00C2531B">
          <w:rPr>
            <w:rFonts w:ascii="Times New Roman" w:hAnsi="Times New Roman" w:cs="Times New Roman"/>
            <w:sz w:val="26"/>
            <w:szCs w:val="26"/>
          </w:rPr>
          <w:t xml:space="preserve"> på afgiften pålagt efter stk. 2. </w:t>
        </w:r>
        <w:r w:rsidR="003A6CD0">
          <w:rPr>
            <w:rFonts w:ascii="Times New Roman" w:hAnsi="Times New Roman" w:cs="Times New Roman"/>
            <w:sz w:val="26"/>
            <w:szCs w:val="26"/>
          </w:rPr>
          <w:br/>
          <w:t xml:space="preserve">  Stk. 4. Energistyrelsen offentliggør navnene på brændstofoperatører </w:t>
        </w:r>
        <w:r w:rsidR="003A6CD0" w:rsidRPr="003A6CD0">
          <w:rPr>
            <w:rFonts w:ascii="Times New Roman" w:hAnsi="Times New Roman" w:cs="Times New Roman"/>
            <w:sz w:val="26"/>
            <w:szCs w:val="26"/>
          </w:rPr>
          <w:t xml:space="preserve">der ikke overholder kravet i § 10, stk. </w:t>
        </w:r>
        <w:r w:rsidR="003A6CD0">
          <w:rPr>
            <w:rFonts w:ascii="Times New Roman" w:hAnsi="Times New Roman" w:cs="Times New Roman"/>
            <w:sz w:val="26"/>
            <w:szCs w:val="26"/>
          </w:rPr>
          <w:t>2, i lov om CO</w:t>
        </w:r>
        <w:r w:rsidR="003A6CD0" w:rsidRPr="004E0EA6">
          <w:rPr>
            <w:rFonts w:ascii="Times New Roman" w:hAnsi="Times New Roman" w:cs="Times New Roman"/>
            <w:sz w:val="26"/>
            <w:szCs w:val="26"/>
            <w:vertAlign w:val="subscript"/>
            <w:rPrChange w:id="6" w:author="Forfatter">
              <w:rPr>
                <w:rFonts w:ascii="Times New Roman" w:hAnsi="Times New Roman" w:cs="Times New Roman"/>
                <w:sz w:val="26"/>
                <w:szCs w:val="26"/>
              </w:rPr>
            </w:rPrChange>
          </w:rPr>
          <w:t>2</w:t>
        </w:r>
        <w:r w:rsidR="003A6CD0">
          <w:rPr>
            <w:rFonts w:ascii="Times New Roman" w:hAnsi="Times New Roman" w:cs="Times New Roman"/>
            <w:sz w:val="26"/>
            <w:szCs w:val="26"/>
          </w:rPr>
          <w:t>-kvoter</w:t>
        </w:r>
        <w:r w:rsidR="003A6CD0" w:rsidRPr="003A6CD0">
          <w:rPr>
            <w:rFonts w:ascii="Times New Roman" w:hAnsi="Times New Roman" w:cs="Times New Roman"/>
            <w:sz w:val="26"/>
            <w:szCs w:val="26"/>
          </w:rPr>
          <w:t>, om returnering af tilstrækkelige kvoter.</w:t>
        </w:r>
      </w:ins>
    </w:p>
    <w:p w14:paraId="3C3DB487" w14:textId="11A583A3" w:rsidR="00302C12" w:rsidRPr="007C121D" w:rsidRDefault="00302C12" w:rsidP="00C94395">
      <w:pPr>
        <w:spacing w:after="0" w:line="300" w:lineRule="auto"/>
        <w:ind w:firstLine="238"/>
        <w:jc w:val="center"/>
        <w:rPr>
          <w:rFonts w:ascii="Times New Roman" w:hAnsi="Times New Roman" w:cs="Times New Roman"/>
          <w:sz w:val="26"/>
          <w:szCs w:val="26"/>
        </w:rPr>
      </w:pPr>
      <w:r w:rsidRPr="007C121D">
        <w:rPr>
          <w:rFonts w:ascii="Times New Roman" w:hAnsi="Times New Roman" w:cs="Times New Roman"/>
          <w:sz w:val="26"/>
          <w:szCs w:val="26"/>
        </w:rPr>
        <w:t xml:space="preserve">Kapitel </w:t>
      </w:r>
      <w:r w:rsidR="00031CCE">
        <w:rPr>
          <w:rFonts w:ascii="Times New Roman" w:hAnsi="Times New Roman" w:cs="Times New Roman"/>
          <w:sz w:val="26"/>
          <w:szCs w:val="26"/>
        </w:rPr>
        <w:t>7</w:t>
      </w:r>
    </w:p>
    <w:p w14:paraId="07055651" w14:textId="10EF8A67" w:rsidR="00DF7C0B" w:rsidRPr="007C121D" w:rsidRDefault="00031CCE" w:rsidP="00C94395">
      <w:pPr>
        <w:spacing w:line="300" w:lineRule="auto"/>
        <w:ind w:firstLine="238"/>
        <w:jc w:val="center"/>
        <w:rPr>
          <w:rFonts w:ascii="Times New Roman" w:hAnsi="Times New Roman" w:cs="Times New Roman"/>
          <w:sz w:val="26"/>
          <w:szCs w:val="26"/>
        </w:rPr>
      </w:pPr>
      <w:r>
        <w:rPr>
          <w:rFonts w:ascii="Times New Roman" w:hAnsi="Times New Roman" w:cs="Times New Roman"/>
          <w:i/>
          <w:sz w:val="26"/>
          <w:szCs w:val="26"/>
        </w:rPr>
        <w:t>Tildeling af kvoter</w:t>
      </w:r>
    </w:p>
    <w:p w14:paraId="3543D368" w14:textId="1066B205" w:rsidR="00031CCE" w:rsidRPr="00031CCE" w:rsidRDefault="00031CCE" w:rsidP="00031CCE">
      <w:pPr>
        <w:spacing w:line="300" w:lineRule="auto"/>
        <w:ind w:firstLine="238"/>
        <w:rPr>
          <w:rFonts w:ascii="Times New Roman" w:hAnsi="Times New Roman" w:cs="Times New Roman"/>
          <w:sz w:val="26"/>
          <w:szCs w:val="26"/>
        </w:rPr>
      </w:pPr>
      <w:r w:rsidRPr="00031CCE">
        <w:rPr>
          <w:rFonts w:ascii="Times New Roman" w:hAnsi="Times New Roman" w:cs="Times New Roman"/>
          <w:b/>
          <w:sz w:val="26"/>
          <w:szCs w:val="26"/>
        </w:rPr>
        <w:t xml:space="preserve">§ 27. </w:t>
      </w:r>
      <w:r w:rsidRPr="00031CCE">
        <w:rPr>
          <w:rFonts w:ascii="Times New Roman" w:hAnsi="Times New Roman" w:cs="Times New Roman"/>
          <w:sz w:val="26"/>
          <w:szCs w:val="26"/>
        </w:rPr>
        <w:t xml:space="preserve">En anmodning om gratis tildeling af kvoter tages kun i betragtning, </w:t>
      </w:r>
      <w:r>
        <w:rPr>
          <w:rFonts w:ascii="Times New Roman" w:hAnsi="Times New Roman" w:cs="Times New Roman"/>
          <w:sz w:val="26"/>
          <w:szCs w:val="26"/>
        </w:rPr>
        <w:t xml:space="preserve">hvis den er indgivet til </w:t>
      </w:r>
      <w:r w:rsidRPr="00031CCE">
        <w:rPr>
          <w:rFonts w:ascii="Times New Roman" w:hAnsi="Times New Roman" w:cs="Times New Roman"/>
          <w:sz w:val="26"/>
          <w:szCs w:val="26"/>
        </w:rPr>
        <w:t>Energistyrelsen under overholdelse af de hertil knyttede formkrav, dokumentationskrav og frister, der</w:t>
      </w:r>
      <w:r>
        <w:rPr>
          <w:rFonts w:ascii="Times New Roman" w:hAnsi="Times New Roman" w:cs="Times New Roman"/>
          <w:sz w:val="26"/>
          <w:szCs w:val="26"/>
        </w:rPr>
        <w:t xml:space="preserve"> </w:t>
      </w:r>
      <w:r w:rsidRPr="00031CCE">
        <w:rPr>
          <w:rFonts w:ascii="Times New Roman" w:hAnsi="Times New Roman" w:cs="Times New Roman"/>
          <w:sz w:val="26"/>
          <w:szCs w:val="26"/>
        </w:rPr>
        <w:t>følger af FAR-forordningen og ALC-forordningen.</w:t>
      </w:r>
    </w:p>
    <w:p w14:paraId="1FF3E5F6" w14:textId="67684AA4" w:rsidR="00031CCE" w:rsidRPr="00031CCE" w:rsidRDefault="00031CCE" w:rsidP="00031CCE">
      <w:pPr>
        <w:spacing w:after="0" w:line="300" w:lineRule="auto"/>
        <w:ind w:firstLine="238"/>
        <w:rPr>
          <w:rFonts w:ascii="Times New Roman" w:hAnsi="Times New Roman" w:cs="Times New Roman"/>
          <w:sz w:val="26"/>
          <w:szCs w:val="26"/>
        </w:rPr>
      </w:pPr>
      <w:r w:rsidRPr="00031CCE">
        <w:rPr>
          <w:rFonts w:ascii="Times New Roman" w:hAnsi="Times New Roman" w:cs="Times New Roman"/>
          <w:b/>
          <w:sz w:val="26"/>
          <w:szCs w:val="26"/>
        </w:rPr>
        <w:t>§ 28.</w:t>
      </w:r>
      <w:r w:rsidRPr="00031CCE">
        <w:rPr>
          <w:rFonts w:ascii="Times New Roman" w:hAnsi="Times New Roman" w:cs="Times New Roman"/>
          <w:sz w:val="26"/>
          <w:szCs w:val="26"/>
        </w:rPr>
        <w:t xml:space="preserve"> Tildeling af kvoter i et givent år er betinget af, at operatøren er</w:t>
      </w:r>
      <w:r>
        <w:rPr>
          <w:rFonts w:ascii="Times New Roman" w:hAnsi="Times New Roman" w:cs="Times New Roman"/>
          <w:sz w:val="26"/>
          <w:szCs w:val="26"/>
        </w:rPr>
        <w:t xml:space="preserve"> i besiddelse af de til driften </w:t>
      </w:r>
      <w:r w:rsidRPr="00031CCE">
        <w:rPr>
          <w:rFonts w:ascii="Times New Roman" w:hAnsi="Times New Roman" w:cs="Times New Roman"/>
          <w:sz w:val="26"/>
          <w:szCs w:val="26"/>
        </w:rPr>
        <w:t>nødvendige tilladelser ifølge kvoteordningen, og at de oplysninger af betydning for kvotetildelingen, som</w:t>
      </w:r>
      <w:r>
        <w:rPr>
          <w:rFonts w:ascii="Times New Roman" w:hAnsi="Times New Roman" w:cs="Times New Roman"/>
          <w:sz w:val="26"/>
          <w:szCs w:val="26"/>
        </w:rPr>
        <w:t xml:space="preserve"> </w:t>
      </w:r>
      <w:r w:rsidRPr="00031CCE">
        <w:rPr>
          <w:rFonts w:ascii="Times New Roman" w:hAnsi="Times New Roman" w:cs="Times New Roman"/>
          <w:sz w:val="26"/>
          <w:szCs w:val="26"/>
        </w:rPr>
        <w:t>operatøren har meddelt, er korrekte.</w:t>
      </w:r>
    </w:p>
    <w:p w14:paraId="20C10E5B" w14:textId="4316F3E9" w:rsidR="00031CCE" w:rsidRPr="00031CCE" w:rsidRDefault="00031CCE" w:rsidP="00FE5A2A">
      <w:pPr>
        <w:spacing w:after="0" w:line="300" w:lineRule="auto"/>
        <w:ind w:firstLine="238"/>
        <w:rPr>
          <w:rFonts w:ascii="Times New Roman" w:hAnsi="Times New Roman" w:cs="Times New Roman"/>
          <w:sz w:val="26"/>
          <w:szCs w:val="26"/>
        </w:rPr>
      </w:pPr>
      <w:r w:rsidRPr="00031CCE">
        <w:rPr>
          <w:rFonts w:ascii="Times New Roman" w:hAnsi="Times New Roman" w:cs="Times New Roman"/>
          <w:sz w:val="26"/>
          <w:szCs w:val="26"/>
        </w:rPr>
        <w:t xml:space="preserve">Stk. 2. For en driftsleder, som ifølge FAR-forordningen har pligt til </w:t>
      </w:r>
      <w:r>
        <w:rPr>
          <w:rFonts w:ascii="Times New Roman" w:hAnsi="Times New Roman" w:cs="Times New Roman"/>
          <w:sz w:val="26"/>
          <w:szCs w:val="26"/>
        </w:rPr>
        <w:t xml:space="preserve">at udarbejde og ajourføre en af </w:t>
      </w:r>
      <w:r w:rsidRPr="00031CCE">
        <w:rPr>
          <w:rFonts w:ascii="Times New Roman" w:hAnsi="Times New Roman" w:cs="Times New Roman"/>
          <w:sz w:val="26"/>
          <w:szCs w:val="26"/>
        </w:rPr>
        <w:t>Energistyrelsen godkendt overvågningsmetodeplan, er tildeling af kvoter i et givent år endvidere betinget</w:t>
      </w:r>
      <w:r w:rsidR="00FE5A2A">
        <w:rPr>
          <w:rFonts w:ascii="Times New Roman" w:hAnsi="Times New Roman" w:cs="Times New Roman"/>
          <w:sz w:val="26"/>
          <w:szCs w:val="26"/>
        </w:rPr>
        <w:t xml:space="preserve"> </w:t>
      </w:r>
      <w:r w:rsidRPr="00031CCE">
        <w:rPr>
          <w:rFonts w:ascii="Times New Roman" w:hAnsi="Times New Roman" w:cs="Times New Roman"/>
          <w:sz w:val="26"/>
          <w:szCs w:val="26"/>
        </w:rPr>
        <w:t>af, at driftslederen har overholdt sine overvågnings-, oplysnings-, rapporte</w:t>
      </w:r>
      <w:r>
        <w:rPr>
          <w:rFonts w:ascii="Times New Roman" w:hAnsi="Times New Roman" w:cs="Times New Roman"/>
          <w:sz w:val="26"/>
          <w:szCs w:val="26"/>
        </w:rPr>
        <w:t xml:space="preserve">rings-, og verifikationspligter </w:t>
      </w:r>
      <w:r w:rsidRPr="00031CCE">
        <w:rPr>
          <w:rFonts w:ascii="Times New Roman" w:hAnsi="Times New Roman" w:cs="Times New Roman"/>
          <w:sz w:val="26"/>
          <w:szCs w:val="26"/>
        </w:rPr>
        <w:t>samt iagttaget de dertil knyttede formkrav, dokumentationskrav og frister, der følger af FAR-forordningen</w:t>
      </w:r>
      <w:r>
        <w:rPr>
          <w:rFonts w:ascii="Times New Roman" w:hAnsi="Times New Roman" w:cs="Times New Roman"/>
          <w:sz w:val="26"/>
          <w:szCs w:val="26"/>
        </w:rPr>
        <w:t xml:space="preserve"> </w:t>
      </w:r>
      <w:r w:rsidRPr="00031CCE">
        <w:rPr>
          <w:rFonts w:ascii="Times New Roman" w:hAnsi="Times New Roman" w:cs="Times New Roman"/>
          <w:sz w:val="26"/>
          <w:szCs w:val="26"/>
        </w:rPr>
        <w:t>og ALC-forordningen.</w:t>
      </w:r>
    </w:p>
    <w:p w14:paraId="24A53A51" w14:textId="6C962A05" w:rsidR="00031CCE" w:rsidRDefault="00031CCE" w:rsidP="00031CCE">
      <w:pPr>
        <w:spacing w:line="300" w:lineRule="auto"/>
        <w:ind w:firstLine="238"/>
        <w:rPr>
          <w:rFonts w:ascii="Times New Roman" w:hAnsi="Times New Roman" w:cs="Times New Roman"/>
          <w:sz w:val="26"/>
          <w:szCs w:val="26"/>
        </w:rPr>
      </w:pPr>
      <w:r w:rsidRPr="00031CCE">
        <w:rPr>
          <w:rFonts w:ascii="Times New Roman" w:hAnsi="Times New Roman" w:cs="Times New Roman"/>
          <w:b/>
          <w:sz w:val="26"/>
          <w:szCs w:val="26"/>
        </w:rPr>
        <w:lastRenderedPageBreak/>
        <w:t>§ 29.</w:t>
      </w:r>
      <w:r w:rsidRPr="00031CCE">
        <w:rPr>
          <w:rFonts w:ascii="Times New Roman" w:hAnsi="Times New Roman" w:cs="Times New Roman"/>
          <w:sz w:val="26"/>
          <w:szCs w:val="26"/>
        </w:rPr>
        <w:t xml:space="preserve"> Energistyrelsen fastsætter i overensstemmelse med § 9, stk. 2, i lov om</w:t>
      </w:r>
      <w:r>
        <w:rPr>
          <w:rFonts w:ascii="Times New Roman" w:hAnsi="Times New Roman" w:cs="Times New Roman"/>
          <w:sz w:val="26"/>
          <w:szCs w:val="26"/>
        </w:rPr>
        <w:t xml:space="preserve"> CO2-kvoter det antal </w:t>
      </w:r>
      <w:r w:rsidRPr="00031CCE">
        <w:rPr>
          <w:rFonts w:ascii="Times New Roman" w:hAnsi="Times New Roman" w:cs="Times New Roman"/>
          <w:sz w:val="26"/>
          <w:szCs w:val="26"/>
        </w:rPr>
        <w:t>kvoter, som en operatør skal tilbageføre, fordi de anses for uretmæssigt modtagne eller fordi betingelserne</w:t>
      </w:r>
      <w:r>
        <w:rPr>
          <w:rFonts w:ascii="Times New Roman" w:hAnsi="Times New Roman" w:cs="Times New Roman"/>
          <w:sz w:val="26"/>
          <w:szCs w:val="26"/>
        </w:rPr>
        <w:t xml:space="preserve"> </w:t>
      </w:r>
      <w:r w:rsidRPr="00031CCE">
        <w:rPr>
          <w:rFonts w:ascii="Times New Roman" w:hAnsi="Times New Roman" w:cs="Times New Roman"/>
          <w:sz w:val="26"/>
          <w:szCs w:val="26"/>
        </w:rPr>
        <w:t>i kvoteordningen for at modtage eller beholde gratis kvoter i øvrigt ikke er opfyldte.</w:t>
      </w:r>
    </w:p>
    <w:p w14:paraId="57D6F9DA" w14:textId="6DAFEB03" w:rsidR="00031CCE" w:rsidRDefault="00031CCE" w:rsidP="00C552ED">
      <w:pPr>
        <w:spacing w:after="0" w:line="300" w:lineRule="auto"/>
        <w:ind w:firstLine="238"/>
        <w:jc w:val="center"/>
        <w:rPr>
          <w:rFonts w:ascii="Times New Roman" w:hAnsi="Times New Roman" w:cs="Times New Roman"/>
          <w:sz w:val="26"/>
          <w:szCs w:val="26"/>
        </w:rPr>
      </w:pPr>
      <w:r>
        <w:rPr>
          <w:rFonts w:ascii="Times New Roman" w:hAnsi="Times New Roman" w:cs="Times New Roman"/>
          <w:sz w:val="26"/>
          <w:szCs w:val="26"/>
        </w:rPr>
        <w:t>Kapitel 8</w:t>
      </w:r>
    </w:p>
    <w:p w14:paraId="10D7CB1A" w14:textId="3D28D615" w:rsidR="00031CCE" w:rsidRDefault="00031CCE" w:rsidP="00031CCE">
      <w:pPr>
        <w:spacing w:line="300" w:lineRule="auto"/>
        <w:ind w:firstLine="238"/>
        <w:jc w:val="center"/>
        <w:rPr>
          <w:rFonts w:ascii="Times New Roman" w:hAnsi="Times New Roman" w:cs="Times New Roman"/>
          <w:i/>
          <w:sz w:val="26"/>
          <w:szCs w:val="26"/>
        </w:rPr>
      </w:pPr>
      <w:r>
        <w:rPr>
          <w:rFonts w:ascii="Times New Roman" w:hAnsi="Times New Roman" w:cs="Times New Roman"/>
          <w:i/>
          <w:sz w:val="26"/>
          <w:szCs w:val="26"/>
        </w:rPr>
        <w:t>Digital kommunikation</w:t>
      </w:r>
    </w:p>
    <w:p w14:paraId="4488D559" w14:textId="56C78955" w:rsidR="00031CCE" w:rsidRPr="00031CCE" w:rsidRDefault="00031CCE" w:rsidP="00031CCE">
      <w:pPr>
        <w:spacing w:line="300" w:lineRule="auto"/>
        <w:ind w:firstLine="238"/>
        <w:rPr>
          <w:rFonts w:ascii="Times New Roman" w:hAnsi="Times New Roman" w:cs="Times New Roman"/>
          <w:sz w:val="26"/>
          <w:szCs w:val="26"/>
        </w:rPr>
      </w:pPr>
      <w:r w:rsidRPr="00031CCE">
        <w:rPr>
          <w:rFonts w:ascii="Times New Roman" w:hAnsi="Times New Roman" w:cs="Times New Roman"/>
          <w:b/>
          <w:sz w:val="26"/>
          <w:szCs w:val="26"/>
        </w:rPr>
        <w:t>§ 30.</w:t>
      </w:r>
      <w:r w:rsidRPr="00031CCE">
        <w:rPr>
          <w:rFonts w:ascii="Times New Roman" w:hAnsi="Times New Roman" w:cs="Times New Roman"/>
          <w:sz w:val="26"/>
          <w:szCs w:val="26"/>
        </w:rPr>
        <w:t xml:space="preserve"> Afgørelser og andre dokumenter kan sendes digitalt fra Energistyr</w:t>
      </w:r>
      <w:r>
        <w:rPr>
          <w:rFonts w:ascii="Times New Roman" w:hAnsi="Times New Roman" w:cs="Times New Roman"/>
          <w:sz w:val="26"/>
          <w:szCs w:val="26"/>
        </w:rPr>
        <w:t xml:space="preserve">elsens elektroniske data online </w:t>
      </w:r>
      <w:r w:rsidRPr="00031CCE">
        <w:rPr>
          <w:rFonts w:ascii="Times New Roman" w:hAnsi="Times New Roman" w:cs="Times New Roman"/>
          <w:sz w:val="26"/>
          <w:szCs w:val="26"/>
        </w:rPr>
        <w:t>system til en operatør.</w:t>
      </w:r>
    </w:p>
    <w:p w14:paraId="46C3C92C" w14:textId="08580A96" w:rsidR="00031CCE" w:rsidRPr="00031CCE" w:rsidRDefault="00031CCE" w:rsidP="00031CCE">
      <w:pPr>
        <w:spacing w:line="300" w:lineRule="auto"/>
        <w:ind w:firstLine="238"/>
        <w:rPr>
          <w:rFonts w:ascii="Times New Roman" w:hAnsi="Times New Roman" w:cs="Times New Roman"/>
          <w:sz w:val="26"/>
          <w:szCs w:val="26"/>
        </w:rPr>
      </w:pPr>
      <w:r w:rsidRPr="00031CCE">
        <w:rPr>
          <w:rFonts w:ascii="Times New Roman" w:hAnsi="Times New Roman" w:cs="Times New Roman"/>
          <w:b/>
          <w:sz w:val="26"/>
          <w:szCs w:val="26"/>
        </w:rPr>
        <w:t>§ 31.</w:t>
      </w:r>
      <w:r w:rsidRPr="00031CCE">
        <w:rPr>
          <w:rFonts w:ascii="Times New Roman" w:hAnsi="Times New Roman" w:cs="Times New Roman"/>
          <w:sz w:val="26"/>
          <w:szCs w:val="26"/>
        </w:rPr>
        <w:t xml:space="preserve"> Kommunikation til Energistyrelsen om forhold, som er omfat</w:t>
      </w:r>
      <w:r>
        <w:rPr>
          <w:rFonts w:ascii="Times New Roman" w:hAnsi="Times New Roman" w:cs="Times New Roman"/>
          <w:sz w:val="26"/>
          <w:szCs w:val="26"/>
        </w:rPr>
        <w:t xml:space="preserve">tet af kvoteordningen, herunder </w:t>
      </w:r>
      <w:r w:rsidRPr="00031CCE">
        <w:rPr>
          <w:rFonts w:ascii="Times New Roman" w:hAnsi="Times New Roman" w:cs="Times New Roman"/>
          <w:sz w:val="26"/>
          <w:szCs w:val="26"/>
        </w:rPr>
        <w:t>kommunikation i forbindelse med ansøgning om udledningstilladelse, fremsendelse af oplysninger om</w:t>
      </w:r>
      <w:r>
        <w:rPr>
          <w:rFonts w:ascii="Times New Roman" w:hAnsi="Times New Roman" w:cs="Times New Roman"/>
          <w:sz w:val="26"/>
          <w:szCs w:val="26"/>
        </w:rPr>
        <w:t xml:space="preserve"> </w:t>
      </w:r>
      <w:r w:rsidRPr="00031CCE">
        <w:rPr>
          <w:rFonts w:ascii="Times New Roman" w:hAnsi="Times New Roman" w:cs="Times New Roman"/>
          <w:sz w:val="26"/>
          <w:szCs w:val="26"/>
        </w:rPr>
        <w:t>forhold af betydning for udledningstilladelsen, ansøgning om gratistildeling, verifikationsrapporter, forelæggelse af ajourførte overvågningsplaner eller overvågningsmetodeplaner, rapportering af aktivitetsniveau, udledning og andre pligtige oplysninger, skal indgives digitalt gennem Energistyrelsens elektroniske data online system i det omfang, at dette er muligt. Kommunikationen skal foregå under anvendelse</w:t>
      </w:r>
      <w:r>
        <w:rPr>
          <w:rFonts w:ascii="Times New Roman" w:hAnsi="Times New Roman" w:cs="Times New Roman"/>
          <w:sz w:val="26"/>
          <w:szCs w:val="26"/>
        </w:rPr>
        <w:t xml:space="preserve"> </w:t>
      </w:r>
      <w:r w:rsidRPr="00031CCE">
        <w:rPr>
          <w:rFonts w:ascii="Times New Roman" w:hAnsi="Times New Roman" w:cs="Times New Roman"/>
          <w:sz w:val="26"/>
          <w:szCs w:val="26"/>
        </w:rPr>
        <w:t>af de indtastningsskemaer, digitale formater og signaturmuligheder, som systemet anviser eller stiller til</w:t>
      </w:r>
      <w:r>
        <w:rPr>
          <w:rFonts w:ascii="Times New Roman" w:hAnsi="Times New Roman" w:cs="Times New Roman"/>
          <w:sz w:val="26"/>
          <w:szCs w:val="26"/>
        </w:rPr>
        <w:t xml:space="preserve"> </w:t>
      </w:r>
      <w:r w:rsidRPr="00031CCE">
        <w:rPr>
          <w:rFonts w:ascii="Times New Roman" w:hAnsi="Times New Roman" w:cs="Times New Roman"/>
          <w:sz w:val="26"/>
          <w:szCs w:val="26"/>
        </w:rPr>
        <w:t>rådighed til et givet formål.</w:t>
      </w:r>
    </w:p>
    <w:p w14:paraId="101D347C" w14:textId="7F9C0F3D" w:rsidR="00031CCE" w:rsidRPr="00031CCE" w:rsidRDefault="00031CCE" w:rsidP="00031CCE">
      <w:pPr>
        <w:spacing w:after="0" w:line="300" w:lineRule="auto"/>
        <w:ind w:firstLine="238"/>
        <w:rPr>
          <w:rFonts w:ascii="Times New Roman" w:hAnsi="Times New Roman" w:cs="Times New Roman"/>
          <w:sz w:val="26"/>
          <w:szCs w:val="26"/>
        </w:rPr>
      </w:pPr>
      <w:r w:rsidRPr="00031CCE">
        <w:rPr>
          <w:rFonts w:ascii="Times New Roman" w:hAnsi="Times New Roman" w:cs="Times New Roman"/>
          <w:b/>
          <w:sz w:val="26"/>
          <w:szCs w:val="26"/>
        </w:rPr>
        <w:t>§ 32.</w:t>
      </w:r>
      <w:r w:rsidRPr="00031CCE">
        <w:rPr>
          <w:rFonts w:ascii="Times New Roman" w:hAnsi="Times New Roman" w:cs="Times New Roman"/>
          <w:sz w:val="26"/>
          <w:szCs w:val="26"/>
        </w:rPr>
        <w:t xml:space="preserve"> Energistyrelsen kan bestemme, at kommunikation om forhold, som</w:t>
      </w:r>
      <w:r>
        <w:rPr>
          <w:rFonts w:ascii="Times New Roman" w:hAnsi="Times New Roman" w:cs="Times New Roman"/>
          <w:sz w:val="26"/>
          <w:szCs w:val="26"/>
        </w:rPr>
        <w:t xml:space="preserve"> er omfattet af kvoteordningen, </w:t>
      </w:r>
      <w:r w:rsidRPr="00031CCE">
        <w:rPr>
          <w:rFonts w:ascii="Times New Roman" w:hAnsi="Times New Roman" w:cs="Times New Roman"/>
          <w:sz w:val="26"/>
          <w:szCs w:val="26"/>
        </w:rPr>
        <w:t>skal foregå gennem Digital Post, hvis kommunikationen ikke kan fremsendes gennem Energistyrelsens</w:t>
      </w:r>
      <w:r>
        <w:rPr>
          <w:rFonts w:ascii="Times New Roman" w:hAnsi="Times New Roman" w:cs="Times New Roman"/>
          <w:sz w:val="26"/>
          <w:szCs w:val="26"/>
        </w:rPr>
        <w:t xml:space="preserve"> </w:t>
      </w:r>
      <w:r w:rsidRPr="00031CCE">
        <w:rPr>
          <w:rFonts w:ascii="Times New Roman" w:hAnsi="Times New Roman" w:cs="Times New Roman"/>
          <w:sz w:val="26"/>
          <w:szCs w:val="26"/>
        </w:rPr>
        <w:t>elektroniske data online system, jf. §§ 30 og 31.</w:t>
      </w:r>
    </w:p>
    <w:p w14:paraId="33979F13" w14:textId="430EA3CD" w:rsidR="00031CCE" w:rsidRPr="00031CCE" w:rsidRDefault="00031CCE" w:rsidP="00A7435B">
      <w:pPr>
        <w:spacing w:line="300" w:lineRule="auto"/>
        <w:ind w:firstLine="238"/>
        <w:rPr>
          <w:rFonts w:ascii="Times New Roman" w:hAnsi="Times New Roman" w:cs="Times New Roman"/>
          <w:sz w:val="26"/>
          <w:szCs w:val="26"/>
        </w:rPr>
      </w:pPr>
      <w:r w:rsidRPr="00031CCE">
        <w:rPr>
          <w:rFonts w:ascii="Times New Roman" w:hAnsi="Times New Roman" w:cs="Times New Roman"/>
          <w:sz w:val="26"/>
          <w:szCs w:val="26"/>
        </w:rPr>
        <w:t>Stk. 2. Kommunikation gennem Digital Post tillægges de retsvirkninge</w:t>
      </w:r>
      <w:r>
        <w:rPr>
          <w:rFonts w:ascii="Times New Roman" w:hAnsi="Times New Roman" w:cs="Times New Roman"/>
          <w:sz w:val="26"/>
          <w:szCs w:val="26"/>
        </w:rPr>
        <w:t xml:space="preserve">r, der følger af lov om Digital </w:t>
      </w:r>
      <w:r w:rsidRPr="00031CCE">
        <w:rPr>
          <w:rFonts w:ascii="Times New Roman" w:hAnsi="Times New Roman" w:cs="Times New Roman"/>
          <w:sz w:val="26"/>
          <w:szCs w:val="26"/>
        </w:rPr>
        <w:t>Post fra offentlige afsendere og regler udstedt med hjemmel heri.</w:t>
      </w:r>
    </w:p>
    <w:p w14:paraId="56D1D60A" w14:textId="6541A86E" w:rsidR="00031CCE" w:rsidRDefault="00031CCE" w:rsidP="00C552ED">
      <w:pPr>
        <w:spacing w:after="0" w:line="300" w:lineRule="auto"/>
        <w:ind w:firstLine="238"/>
        <w:jc w:val="center"/>
        <w:rPr>
          <w:rFonts w:ascii="Times New Roman" w:hAnsi="Times New Roman" w:cs="Times New Roman"/>
          <w:sz w:val="26"/>
          <w:szCs w:val="26"/>
        </w:rPr>
      </w:pPr>
      <w:r>
        <w:rPr>
          <w:rFonts w:ascii="Times New Roman" w:hAnsi="Times New Roman" w:cs="Times New Roman"/>
          <w:sz w:val="26"/>
          <w:szCs w:val="26"/>
        </w:rPr>
        <w:t>Kapitel 9</w:t>
      </w:r>
    </w:p>
    <w:p w14:paraId="22E7624C" w14:textId="7398CCE9" w:rsidR="00031CCE" w:rsidRDefault="00031CCE" w:rsidP="00C552ED">
      <w:pPr>
        <w:spacing w:after="0" w:line="300" w:lineRule="auto"/>
        <w:ind w:firstLine="238"/>
        <w:jc w:val="center"/>
        <w:rPr>
          <w:rFonts w:ascii="Times New Roman" w:hAnsi="Times New Roman" w:cs="Times New Roman"/>
          <w:i/>
          <w:sz w:val="26"/>
          <w:szCs w:val="26"/>
        </w:rPr>
      </w:pPr>
      <w:r>
        <w:rPr>
          <w:rFonts w:ascii="Times New Roman" w:hAnsi="Times New Roman" w:cs="Times New Roman"/>
          <w:i/>
          <w:sz w:val="26"/>
          <w:szCs w:val="26"/>
        </w:rPr>
        <w:t>Gebyrer og andre betalingspligter</w:t>
      </w:r>
    </w:p>
    <w:p w14:paraId="47FA04AC" w14:textId="31C6A675" w:rsidR="00031CCE" w:rsidRDefault="00031CCE" w:rsidP="00C552ED">
      <w:pPr>
        <w:spacing w:line="300" w:lineRule="auto"/>
        <w:ind w:firstLine="238"/>
        <w:jc w:val="center"/>
        <w:rPr>
          <w:rFonts w:ascii="Times New Roman" w:hAnsi="Times New Roman" w:cs="Times New Roman"/>
          <w:i/>
          <w:sz w:val="26"/>
          <w:szCs w:val="26"/>
        </w:rPr>
      </w:pPr>
      <w:r>
        <w:rPr>
          <w:rFonts w:ascii="Times New Roman" w:hAnsi="Times New Roman" w:cs="Times New Roman"/>
          <w:i/>
          <w:sz w:val="26"/>
          <w:szCs w:val="26"/>
        </w:rPr>
        <w:t>Årligt gebyr for operatører</w:t>
      </w:r>
    </w:p>
    <w:p w14:paraId="2DAD5CC1" w14:textId="3F3DD4B8" w:rsidR="00031CCE" w:rsidRPr="00031CCE" w:rsidRDefault="00031CCE" w:rsidP="00031CCE">
      <w:pPr>
        <w:spacing w:after="0" w:line="300" w:lineRule="auto"/>
        <w:ind w:firstLine="238"/>
        <w:rPr>
          <w:rFonts w:ascii="Times New Roman" w:hAnsi="Times New Roman" w:cs="Times New Roman"/>
          <w:sz w:val="26"/>
          <w:szCs w:val="26"/>
        </w:rPr>
      </w:pPr>
      <w:r w:rsidRPr="00031CCE">
        <w:rPr>
          <w:rFonts w:ascii="Times New Roman" w:hAnsi="Times New Roman" w:cs="Times New Roman"/>
          <w:b/>
          <w:sz w:val="26"/>
          <w:szCs w:val="26"/>
        </w:rPr>
        <w:t>§ 33</w:t>
      </w:r>
      <w:r>
        <w:rPr>
          <w:rFonts w:ascii="Times New Roman" w:hAnsi="Times New Roman" w:cs="Times New Roman"/>
          <w:b/>
          <w:sz w:val="26"/>
          <w:szCs w:val="26"/>
        </w:rPr>
        <w:t>.</w:t>
      </w:r>
      <w:r w:rsidRPr="00031CCE">
        <w:rPr>
          <w:rFonts w:ascii="Times New Roman" w:hAnsi="Times New Roman" w:cs="Times New Roman"/>
          <w:sz w:val="26"/>
          <w:szCs w:val="26"/>
        </w:rPr>
        <w:t xml:space="preserve"> Energistyrelsen opkræver et årligt gebyr hos operatører til dæk</w:t>
      </w:r>
      <w:r>
        <w:rPr>
          <w:rFonts w:ascii="Times New Roman" w:hAnsi="Times New Roman" w:cs="Times New Roman"/>
          <w:sz w:val="26"/>
          <w:szCs w:val="26"/>
        </w:rPr>
        <w:t xml:space="preserve">ning af de omkostninger, der er </w:t>
      </w:r>
      <w:r w:rsidRPr="00031CCE">
        <w:rPr>
          <w:rFonts w:ascii="Times New Roman" w:hAnsi="Times New Roman" w:cs="Times New Roman"/>
          <w:sz w:val="26"/>
          <w:szCs w:val="26"/>
        </w:rPr>
        <w:t>forbundet med styrelsens opgavevaretagelse på kvoteordningens område, jf. § 21, stk. 1, nr. 4, i lov om</w:t>
      </w:r>
      <w:r>
        <w:rPr>
          <w:rFonts w:ascii="Times New Roman" w:hAnsi="Times New Roman" w:cs="Times New Roman"/>
          <w:sz w:val="26"/>
          <w:szCs w:val="26"/>
        </w:rPr>
        <w:t xml:space="preserve"> CO2</w:t>
      </w:r>
      <w:r w:rsidRPr="00031CCE">
        <w:rPr>
          <w:rFonts w:ascii="Times New Roman" w:hAnsi="Times New Roman" w:cs="Times New Roman"/>
          <w:sz w:val="26"/>
          <w:szCs w:val="26"/>
        </w:rPr>
        <w:t>-kvoter.</w:t>
      </w:r>
    </w:p>
    <w:p w14:paraId="31F39DEA" w14:textId="480EDF0F" w:rsidR="00031CCE" w:rsidRPr="00031CCE" w:rsidRDefault="00031CCE" w:rsidP="00031CCE">
      <w:pPr>
        <w:spacing w:after="0" w:line="300" w:lineRule="auto"/>
        <w:ind w:firstLine="238"/>
        <w:rPr>
          <w:rFonts w:ascii="Times New Roman" w:hAnsi="Times New Roman" w:cs="Times New Roman"/>
          <w:sz w:val="26"/>
          <w:szCs w:val="26"/>
        </w:rPr>
      </w:pPr>
      <w:r w:rsidRPr="00031CCE">
        <w:rPr>
          <w:rFonts w:ascii="Times New Roman" w:hAnsi="Times New Roman" w:cs="Times New Roman"/>
          <w:sz w:val="26"/>
          <w:szCs w:val="26"/>
        </w:rPr>
        <w:t>Stk. 2. Det årlige gebyr for driftsledere</w:t>
      </w:r>
      <w:ins w:id="7" w:author="Forfatter">
        <w:r w:rsidR="00291007">
          <w:rPr>
            <w:rFonts w:ascii="Times New Roman" w:hAnsi="Times New Roman" w:cs="Times New Roman"/>
            <w:sz w:val="26"/>
            <w:szCs w:val="26"/>
          </w:rPr>
          <w:t>,</w:t>
        </w:r>
      </w:ins>
      <w:r w:rsidRPr="00031CCE">
        <w:rPr>
          <w:rFonts w:ascii="Times New Roman" w:hAnsi="Times New Roman" w:cs="Times New Roman"/>
          <w:sz w:val="26"/>
          <w:szCs w:val="26"/>
        </w:rPr>
        <w:t xml:space="preserve"> </w:t>
      </w:r>
      <w:del w:id="8" w:author="Forfatter">
        <w:r w:rsidRPr="00031CCE" w:rsidDel="00291007">
          <w:rPr>
            <w:rFonts w:ascii="Times New Roman" w:hAnsi="Times New Roman" w:cs="Times New Roman"/>
            <w:sz w:val="26"/>
            <w:szCs w:val="26"/>
          </w:rPr>
          <w:delText xml:space="preserve">og </w:delText>
        </w:r>
      </w:del>
      <w:r w:rsidRPr="00031CCE">
        <w:rPr>
          <w:rFonts w:ascii="Times New Roman" w:hAnsi="Times New Roman" w:cs="Times New Roman"/>
          <w:sz w:val="26"/>
          <w:szCs w:val="26"/>
        </w:rPr>
        <w:t>luftfartsoperatø</w:t>
      </w:r>
      <w:r>
        <w:rPr>
          <w:rFonts w:ascii="Times New Roman" w:hAnsi="Times New Roman" w:cs="Times New Roman"/>
          <w:sz w:val="26"/>
          <w:szCs w:val="26"/>
        </w:rPr>
        <w:t>rer</w:t>
      </w:r>
      <w:ins w:id="9" w:author="Forfatter">
        <w:r w:rsidR="00291007">
          <w:rPr>
            <w:rFonts w:ascii="Times New Roman" w:hAnsi="Times New Roman" w:cs="Times New Roman"/>
            <w:sz w:val="26"/>
            <w:szCs w:val="26"/>
          </w:rPr>
          <w:t xml:space="preserve"> og søfartsoperatører</w:t>
        </w:r>
      </w:ins>
      <w:r>
        <w:rPr>
          <w:rFonts w:ascii="Times New Roman" w:hAnsi="Times New Roman" w:cs="Times New Roman"/>
          <w:sz w:val="26"/>
          <w:szCs w:val="26"/>
        </w:rPr>
        <w:t xml:space="preserve"> beregnes pr. ton udledt CO2</w:t>
      </w:r>
      <w:ins w:id="10" w:author="Forfatter">
        <w:r w:rsidR="00291007">
          <w:rPr>
            <w:rFonts w:ascii="Times New Roman" w:hAnsi="Times New Roman" w:cs="Times New Roman"/>
            <w:sz w:val="26"/>
            <w:szCs w:val="26"/>
          </w:rPr>
          <w:t>e</w:t>
        </w:r>
      </w:ins>
      <w:r>
        <w:rPr>
          <w:rFonts w:ascii="Times New Roman" w:hAnsi="Times New Roman" w:cs="Times New Roman"/>
          <w:sz w:val="26"/>
          <w:szCs w:val="26"/>
        </w:rPr>
        <w:t xml:space="preserve"> </w:t>
      </w:r>
      <w:r w:rsidRPr="00031CCE">
        <w:rPr>
          <w:rFonts w:ascii="Times New Roman" w:hAnsi="Times New Roman" w:cs="Times New Roman"/>
          <w:sz w:val="26"/>
          <w:szCs w:val="26"/>
        </w:rPr>
        <w:t>ifølge operatørens seneste verificerede emissionsmængde for det foregående år. Fo</w:t>
      </w:r>
      <w:r>
        <w:rPr>
          <w:rFonts w:ascii="Times New Roman" w:hAnsi="Times New Roman" w:cs="Times New Roman"/>
          <w:sz w:val="26"/>
          <w:szCs w:val="26"/>
        </w:rPr>
        <w:t xml:space="preserve">r luftfartsoperatører medregnes </w:t>
      </w:r>
      <w:r w:rsidRPr="00031CCE">
        <w:rPr>
          <w:rFonts w:ascii="Times New Roman" w:hAnsi="Times New Roman" w:cs="Times New Roman"/>
          <w:sz w:val="26"/>
          <w:szCs w:val="26"/>
        </w:rPr>
        <w:t>både kvoteomfattede flyvninger og CORSIA-omfattede flyvninger.</w:t>
      </w:r>
    </w:p>
    <w:p w14:paraId="4E38C0BD" w14:textId="648D50FF" w:rsidR="00031CCE" w:rsidRPr="00031CCE" w:rsidRDefault="00031CCE" w:rsidP="00031CCE">
      <w:pPr>
        <w:spacing w:after="0" w:line="300" w:lineRule="auto"/>
        <w:ind w:firstLine="238"/>
        <w:rPr>
          <w:rFonts w:ascii="Times New Roman" w:hAnsi="Times New Roman" w:cs="Times New Roman"/>
          <w:sz w:val="26"/>
          <w:szCs w:val="26"/>
        </w:rPr>
      </w:pPr>
      <w:r w:rsidRPr="00031CCE">
        <w:rPr>
          <w:rFonts w:ascii="Times New Roman" w:hAnsi="Times New Roman" w:cs="Times New Roman"/>
          <w:sz w:val="26"/>
          <w:szCs w:val="26"/>
        </w:rPr>
        <w:lastRenderedPageBreak/>
        <w:t>Stk. 3. Hvor årets emissionsmængde er blevet fastsat af Energistyrelsen i henho</w:t>
      </w:r>
      <w:r>
        <w:rPr>
          <w:rFonts w:ascii="Times New Roman" w:hAnsi="Times New Roman" w:cs="Times New Roman"/>
          <w:sz w:val="26"/>
          <w:szCs w:val="26"/>
        </w:rPr>
        <w:t xml:space="preserve">ld til § 23, stk. 1, baseres </w:t>
      </w:r>
      <w:r w:rsidRPr="00031CCE">
        <w:rPr>
          <w:rFonts w:ascii="Times New Roman" w:hAnsi="Times New Roman" w:cs="Times New Roman"/>
          <w:sz w:val="26"/>
          <w:szCs w:val="26"/>
        </w:rPr>
        <w:t>gebyrfastsættelsen efter stk. 2 på den således fastsatte emissionsmængde, jf. § 23, stk. 2.</w:t>
      </w:r>
    </w:p>
    <w:p w14:paraId="240BB1C5" w14:textId="27B9AA4B" w:rsidR="00031CCE" w:rsidRPr="00031CCE" w:rsidRDefault="00031CCE" w:rsidP="00031CCE">
      <w:pPr>
        <w:spacing w:after="0" w:line="300" w:lineRule="auto"/>
        <w:ind w:firstLine="238"/>
        <w:rPr>
          <w:rFonts w:ascii="Times New Roman" w:hAnsi="Times New Roman" w:cs="Times New Roman"/>
          <w:sz w:val="26"/>
          <w:szCs w:val="26"/>
        </w:rPr>
      </w:pPr>
      <w:r w:rsidRPr="00031CCE">
        <w:rPr>
          <w:rFonts w:ascii="Times New Roman" w:hAnsi="Times New Roman" w:cs="Times New Roman"/>
          <w:sz w:val="26"/>
          <w:szCs w:val="26"/>
        </w:rPr>
        <w:t>Stk. 4. Uanset beregningsmetoden ifølge stk. 2 og 3 fastsættes det å</w:t>
      </w:r>
      <w:r>
        <w:rPr>
          <w:rFonts w:ascii="Times New Roman" w:hAnsi="Times New Roman" w:cs="Times New Roman"/>
          <w:sz w:val="26"/>
          <w:szCs w:val="26"/>
        </w:rPr>
        <w:t xml:space="preserve">rlige gebyr ikke lavere end den </w:t>
      </w:r>
      <w:r w:rsidRPr="00031CCE">
        <w:rPr>
          <w:rFonts w:ascii="Times New Roman" w:hAnsi="Times New Roman" w:cs="Times New Roman"/>
          <w:sz w:val="26"/>
          <w:szCs w:val="26"/>
        </w:rPr>
        <w:t>mindste sats og ikke højere end den højeste sats, der gælder for den pågældende kategori af operatører.</w:t>
      </w:r>
    </w:p>
    <w:p w14:paraId="60BCCE9D" w14:textId="7D9010D2" w:rsidR="00031CCE" w:rsidRPr="00031CCE" w:rsidRDefault="00031CCE" w:rsidP="00031CCE">
      <w:pPr>
        <w:spacing w:after="0" w:line="300" w:lineRule="auto"/>
        <w:ind w:firstLine="238"/>
        <w:rPr>
          <w:rFonts w:ascii="Times New Roman" w:hAnsi="Times New Roman" w:cs="Times New Roman"/>
          <w:sz w:val="26"/>
          <w:szCs w:val="26"/>
        </w:rPr>
      </w:pPr>
      <w:r w:rsidRPr="00031CCE">
        <w:rPr>
          <w:rFonts w:ascii="Times New Roman" w:hAnsi="Times New Roman" w:cs="Times New Roman"/>
          <w:sz w:val="26"/>
          <w:szCs w:val="26"/>
        </w:rPr>
        <w:t>Stk. 5.</w:t>
      </w:r>
      <w:r>
        <w:rPr>
          <w:rFonts w:ascii="Times New Roman" w:hAnsi="Times New Roman" w:cs="Times New Roman"/>
          <w:sz w:val="26"/>
          <w:szCs w:val="26"/>
        </w:rPr>
        <w:t xml:space="preserve"> Gebyrsatser pr. ton udledt CO2</w:t>
      </w:r>
      <w:ins w:id="11" w:author="Forfatter">
        <w:r w:rsidR="00291007">
          <w:rPr>
            <w:rFonts w:ascii="Times New Roman" w:hAnsi="Times New Roman" w:cs="Times New Roman"/>
            <w:sz w:val="26"/>
            <w:szCs w:val="26"/>
          </w:rPr>
          <w:t>e</w:t>
        </w:r>
      </w:ins>
      <w:r w:rsidRPr="00031CCE">
        <w:rPr>
          <w:rFonts w:ascii="Times New Roman" w:hAnsi="Times New Roman" w:cs="Times New Roman"/>
          <w:sz w:val="26"/>
          <w:szCs w:val="26"/>
        </w:rPr>
        <w:t>, jf. stk. 2 og 3, samt mindste og høje</w:t>
      </w:r>
      <w:r>
        <w:rPr>
          <w:rFonts w:ascii="Times New Roman" w:hAnsi="Times New Roman" w:cs="Times New Roman"/>
          <w:sz w:val="26"/>
          <w:szCs w:val="26"/>
        </w:rPr>
        <w:t xml:space="preserve">ste satser, jf. stk. 4, fremgår </w:t>
      </w:r>
      <w:r w:rsidRPr="00031CCE">
        <w:rPr>
          <w:rFonts w:ascii="Times New Roman" w:hAnsi="Times New Roman" w:cs="Times New Roman"/>
          <w:sz w:val="26"/>
          <w:szCs w:val="26"/>
        </w:rPr>
        <w:t>af bilag 1 til denne bekendtgørelse.</w:t>
      </w:r>
    </w:p>
    <w:p w14:paraId="2CEC991E" w14:textId="651C8ACC" w:rsidR="00031CCE" w:rsidRDefault="00031CCE" w:rsidP="00A7435B">
      <w:pPr>
        <w:spacing w:line="300" w:lineRule="auto"/>
        <w:ind w:firstLine="238"/>
        <w:rPr>
          <w:rFonts w:ascii="Times New Roman" w:hAnsi="Times New Roman" w:cs="Times New Roman"/>
          <w:sz w:val="26"/>
          <w:szCs w:val="26"/>
        </w:rPr>
      </w:pPr>
      <w:r w:rsidRPr="00031CCE">
        <w:rPr>
          <w:rFonts w:ascii="Times New Roman" w:hAnsi="Times New Roman" w:cs="Times New Roman"/>
          <w:sz w:val="26"/>
          <w:szCs w:val="26"/>
        </w:rPr>
        <w:t>Stk. 6. Det årlige gebyr for</w:t>
      </w:r>
      <w:del w:id="12" w:author="Forfatter">
        <w:r w:rsidRPr="00031CCE" w:rsidDel="00291007">
          <w:rPr>
            <w:rFonts w:ascii="Times New Roman" w:hAnsi="Times New Roman" w:cs="Times New Roman"/>
            <w:sz w:val="26"/>
            <w:szCs w:val="26"/>
          </w:rPr>
          <w:delText xml:space="preserve"> søfartsoperatører og</w:delText>
        </w:r>
      </w:del>
      <w:r w:rsidRPr="00031CCE">
        <w:rPr>
          <w:rFonts w:ascii="Times New Roman" w:hAnsi="Times New Roman" w:cs="Times New Roman"/>
          <w:sz w:val="26"/>
          <w:szCs w:val="26"/>
        </w:rPr>
        <w:t xml:space="preserve"> brændstofoperatører</w:t>
      </w:r>
      <w:r>
        <w:rPr>
          <w:rFonts w:ascii="Times New Roman" w:hAnsi="Times New Roman" w:cs="Times New Roman"/>
          <w:sz w:val="26"/>
          <w:szCs w:val="26"/>
        </w:rPr>
        <w:t xml:space="preserve"> fastsættes i bilag 1 til denne </w:t>
      </w:r>
      <w:r w:rsidRPr="00031CCE">
        <w:rPr>
          <w:rFonts w:ascii="Times New Roman" w:hAnsi="Times New Roman" w:cs="Times New Roman"/>
          <w:sz w:val="26"/>
          <w:szCs w:val="26"/>
        </w:rPr>
        <w:t xml:space="preserve">bekendtgørelse </w:t>
      </w:r>
      <w:r w:rsidR="00A7435B">
        <w:rPr>
          <w:rFonts w:ascii="Times New Roman" w:hAnsi="Times New Roman" w:cs="Times New Roman"/>
          <w:sz w:val="26"/>
          <w:szCs w:val="26"/>
        </w:rPr>
        <w:t>som et fast beløb pr. operatør.</w:t>
      </w:r>
    </w:p>
    <w:p w14:paraId="7066CCD5" w14:textId="2D1C581C" w:rsidR="00031CCE" w:rsidRDefault="00031CCE" w:rsidP="00031CCE">
      <w:pPr>
        <w:spacing w:line="300" w:lineRule="auto"/>
        <w:ind w:firstLine="238"/>
        <w:jc w:val="center"/>
        <w:rPr>
          <w:rFonts w:ascii="Times New Roman" w:hAnsi="Times New Roman" w:cs="Times New Roman"/>
          <w:i/>
          <w:sz w:val="26"/>
          <w:szCs w:val="26"/>
        </w:rPr>
      </w:pPr>
      <w:r w:rsidRPr="00031CCE">
        <w:rPr>
          <w:rFonts w:ascii="Times New Roman" w:hAnsi="Times New Roman" w:cs="Times New Roman"/>
          <w:i/>
          <w:sz w:val="26"/>
          <w:szCs w:val="26"/>
        </w:rPr>
        <w:t>Opkrævning af det årlige gebyr</w:t>
      </w:r>
    </w:p>
    <w:p w14:paraId="051E7D6F" w14:textId="38FFD42C" w:rsidR="00905E92" w:rsidRPr="00905E92" w:rsidRDefault="00905E92" w:rsidP="00905E92">
      <w:pPr>
        <w:spacing w:after="0" w:line="300" w:lineRule="auto"/>
        <w:ind w:firstLine="238"/>
        <w:rPr>
          <w:rFonts w:ascii="Times New Roman" w:hAnsi="Times New Roman" w:cs="Times New Roman"/>
          <w:sz w:val="26"/>
          <w:szCs w:val="26"/>
        </w:rPr>
      </w:pPr>
      <w:r w:rsidRPr="00905E92">
        <w:rPr>
          <w:rFonts w:ascii="Times New Roman" w:hAnsi="Times New Roman" w:cs="Times New Roman"/>
          <w:b/>
          <w:sz w:val="26"/>
          <w:szCs w:val="26"/>
        </w:rPr>
        <w:t>§ 34.</w:t>
      </w:r>
      <w:r w:rsidRPr="00905E92">
        <w:rPr>
          <w:rFonts w:ascii="Times New Roman" w:hAnsi="Times New Roman" w:cs="Times New Roman"/>
          <w:sz w:val="26"/>
          <w:szCs w:val="26"/>
        </w:rPr>
        <w:t xml:space="preserve"> Energistyrelsen kan opkræve det årlige gebyr efter § 33 g</w:t>
      </w:r>
      <w:r>
        <w:rPr>
          <w:rFonts w:ascii="Times New Roman" w:hAnsi="Times New Roman" w:cs="Times New Roman"/>
          <w:sz w:val="26"/>
          <w:szCs w:val="26"/>
        </w:rPr>
        <w:t xml:space="preserve">ennem Erhvervsstyrelsens fælles </w:t>
      </w:r>
      <w:r w:rsidRPr="00905E92">
        <w:rPr>
          <w:rFonts w:ascii="Times New Roman" w:hAnsi="Times New Roman" w:cs="Times New Roman"/>
          <w:sz w:val="26"/>
          <w:szCs w:val="26"/>
        </w:rPr>
        <w:t>gebyropkrævning for operatører.</w:t>
      </w:r>
    </w:p>
    <w:p w14:paraId="1E736C77" w14:textId="5B5A8D10" w:rsidR="00905E92" w:rsidRPr="00905E92" w:rsidRDefault="00905E92" w:rsidP="00905E92">
      <w:pPr>
        <w:spacing w:after="0" w:line="300" w:lineRule="auto"/>
        <w:ind w:firstLine="238"/>
        <w:rPr>
          <w:rFonts w:ascii="Times New Roman" w:hAnsi="Times New Roman" w:cs="Times New Roman"/>
          <w:sz w:val="26"/>
          <w:szCs w:val="26"/>
        </w:rPr>
      </w:pPr>
      <w:r w:rsidRPr="00905E92">
        <w:rPr>
          <w:rFonts w:ascii="Times New Roman" w:hAnsi="Times New Roman" w:cs="Times New Roman"/>
          <w:sz w:val="26"/>
          <w:szCs w:val="26"/>
        </w:rPr>
        <w:t>Stk. 2. For gebyrets opkrævning, herunder tidspunktet for gebyrets forfald til betaling, bet</w:t>
      </w:r>
      <w:r>
        <w:rPr>
          <w:rFonts w:ascii="Times New Roman" w:hAnsi="Times New Roman" w:cs="Times New Roman"/>
          <w:sz w:val="26"/>
          <w:szCs w:val="26"/>
        </w:rPr>
        <w:t xml:space="preserve">alingens form, </w:t>
      </w:r>
      <w:r w:rsidRPr="00905E92">
        <w:rPr>
          <w:rFonts w:ascii="Times New Roman" w:hAnsi="Times New Roman" w:cs="Times New Roman"/>
          <w:sz w:val="26"/>
          <w:szCs w:val="26"/>
        </w:rPr>
        <w:t>rykkergebyrer og inkasso, gælder Erhvervsstyrelsens til enhver tid gældende regler for kontogebyrer, jf.</w:t>
      </w:r>
      <w:r>
        <w:rPr>
          <w:rFonts w:ascii="Times New Roman" w:hAnsi="Times New Roman" w:cs="Times New Roman"/>
          <w:sz w:val="26"/>
          <w:szCs w:val="26"/>
        </w:rPr>
        <w:t xml:space="preserve"> bekendtgørelse om EU’s CO2</w:t>
      </w:r>
      <w:r w:rsidRPr="00905E92">
        <w:rPr>
          <w:rFonts w:ascii="Times New Roman" w:hAnsi="Times New Roman" w:cs="Times New Roman"/>
          <w:sz w:val="26"/>
          <w:szCs w:val="26"/>
        </w:rPr>
        <w:t>-kvoteregister og Det Danske Kyoto-register.</w:t>
      </w:r>
    </w:p>
    <w:p w14:paraId="4D14C41B" w14:textId="77777777" w:rsidR="00905E92" w:rsidRPr="00905E92" w:rsidRDefault="00905E92" w:rsidP="00905E92">
      <w:pPr>
        <w:spacing w:after="0" w:line="300" w:lineRule="auto"/>
        <w:ind w:firstLine="238"/>
        <w:rPr>
          <w:rFonts w:ascii="Times New Roman" w:hAnsi="Times New Roman" w:cs="Times New Roman"/>
          <w:sz w:val="26"/>
          <w:szCs w:val="26"/>
        </w:rPr>
      </w:pPr>
      <w:r w:rsidRPr="00905E92">
        <w:rPr>
          <w:rFonts w:ascii="Times New Roman" w:hAnsi="Times New Roman" w:cs="Times New Roman"/>
          <w:sz w:val="26"/>
          <w:szCs w:val="26"/>
        </w:rPr>
        <w:t>Stk. 3. Der betales ikke moms af det årlige gebyr.</w:t>
      </w:r>
    </w:p>
    <w:p w14:paraId="30B42676" w14:textId="77777777" w:rsidR="00905E92" w:rsidRPr="00905E92" w:rsidRDefault="00905E92" w:rsidP="00905E92">
      <w:pPr>
        <w:spacing w:line="300" w:lineRule="auto"/>
        <w:ind w:firstLine="238"/>
        <w:rPr>
          <w:rFonts w:ascii="Times New Roman" w:hAnsi="Times New Roman" w:cs="Times New Roman"/>
          <w:sz w:val="26"/>
          <w:szCs w:val="26"/>
        </w:rPr>
      </w:pPr>
      <w:r w:rsidRPr="00905E92">
        <w:rPr>
          <w:rFonts w:ascii="Times New Roman" w:hAnsi="Times New Roman" w:cs="Times New Roman"/>
          <w:sz w:val="26"/>
          <w:szCs w:val="26"/>
        </w:rPr>
        <w:t>Stk. 4. Udebliver betalingen af det årlige gebyr efter sidste rettidige indbetalingsdag, kan Energistyrelsen opkræve renter og rykkergebyr efter rentelovens bestemmelser.</w:t>
      </w:r>
    </w:p>
    <w:p w14:paraId="0A3450DE" w14:textId="77777777" w:rsidR="00905E92" w:rsidRPr="00905E92" w:rsidRDefault="00905E92" w:rsidP="00905E92">
      <w:pPr>
        <w:spacing w:line="300" w:lineRule="auto"/>
        <w:ind w:firstLine="238"/>
        <w:jc w:val="center"/>
        <w:rPr>
          <w:rFonts w:ascii="Times New Roman" w:hAnsi="Times New Roman" w:cs="Times New Roman"/>
          <w:i/>
          <w:sz w:val="26"/>
          <w:szCs w:val="26"/>
        </w:rPr>
      </w:pPr>
      <w:r w:rsidRPr="00905E92">
        <w:rPr>
          <w:rFonts w:ascii="Times New Roman" w:hAnsi="Times New Roman" w:cs="Times New Roman"/>
          <w:i/>
          <w:sz w:val="26"/>
          <w:szCs w:val="26"/>
        </w:rPr>
        <w:t>Timefakturering ved mangelfuld regelefterlevelse</w:t>
      </w:r>
    </w:p>
    <w:p w14:paraId="28104CB0" w14:textId="02C8BA4E" w:rsidR="00905E92" w:rsidRPr="00905E92" w:rsidRDefault="00905E92" w:rsidP="00905E92">
      <w:pPr>
        <w:spacing w:after="0" w:line="300" w:lineRule="auto"/>
        <w:ind w:firstLine="238"/>
        <w:rPr>
          <w:rFonts w:ascii="Times New Roman" w:hAnsi="Times New Roman" w:cs="Times New Roman"/>
          <w:sz w:val="26"/>
          <w:szCs w:val="26"/>
        </w:rPr>
      </w:pPr>
      <w:r w:rsidRPr="00905E92">
        <w:rPr>
          <w:rFonts w:ascii="Times New Roman" w:hAnsi="Times New Roman" w:cs="Times New Roman"/>
          <w:b/>
          <w:sz w:val="26"/>
          <w:szCs w:val="26"/>
        </w:rPr>
        <w:t>§ 35.</w:t>
      </w:r>
      <w:r w:rsidRPr="00905E92">
        <w:rPr>
          <w:rFonts w:ascii="Times New Roman" w:hAnsi="Times New Roman" w:cs="Times New Roman"/>
          <w:sz w:val="26"/>
          <w:szCs w:val="26"/>
        </w:rPr>
        <w:t xml:space="preserve"> Energistyrelsen kan opkræve betaling for styrelsens sagsbehandling med fastsættelse af en operatørs drivhusgasudledning, jf. § 24, eller et anlægs aktivitetsniveau, j</w:t>
      </w:r>
      <w:r>
        <w:rPr>
          <w:rFonts w:ascii="Times New Roman" w:hAnsi="Times New Roman" w:cs="Times New Roman"/>
          <w:sz w:val="26"/>
          <w:szCs w:val="26"/>
        </w:rPr>
        <w:t xml:space="preserve">f. § 25, stk. 4, samt for andet </w:t>
      </w:r>
      <w:r w:rsidRPr="00905E92">
        <w:rPr>
          <w:rFonts w:ascii="Times New Roman" w:hAnsi="Times New Roman" w:cs="Times New Roman"/>
          <w:sz w:val="26"/>
          <w:szCs w:val="26"/>
        </w:rPr>
        <w:t>merarbejde i situationer, hvor en operatør ikke har overholdt sine forpligtelser ifølge kvoteordningen eller</w:t>
      </w:r>
      <w:r>
        <w:rPr>
          <w:rFonts w:ascii="Times New Roman" w:hAnsi="Times New Roman" w:cs="Times New Roman"/>
          <w:sz w:val="26"/>
          <w:szCs w:val="26"/>
        </w:rPr>
        <w:t xml:space="preserve"> </w:t>
      </w:r>
      <w:r w:rsidRPr="00905E92">
        <w:rPr>
          <w:rFonts w:ascii="Times New Roman" w:hAnsi="Times New Roman" w:cs="Times New Roman"/>
          <w:sz w:val="26"/>
          <w:szCs w:val="26"/>
        </w:rPr>
        <w:t xml:space="preserve">ifølge afgørelser truffet i henhold til kvoteordningen, jf. § </w:t>
      </w:r>
      <w:r>
        <w:rPr>
          <w:rFonts w:ascii="Times New Roman" w:hAnsi="Times New Roman" w:cs="Times New Roman"/>
          <w:sz w:val="26"/>
          <w:szCs w:val="26"/>
        </w:rPr>
        <w:t>21, stk. 1, nr. 4, i lov om CO2</w:t>
      </w:r>
      <w:r w:rsidRPr="00905E92">
        <w:rPr>
          <w:rFonts w:ascii="Times New Roman" w:hAnsi="Times New Roman" w:cs="Times New Roman"/>
          <w:sz w:val="26"/>
          <w:szCs w:val="26"/>
        </w:rPr>
        <w:t>-kvoter.</w:t>
      </w:r>
    </w:p>
    <w:p w14:paraId="791903DF" w14:textId="0437F42E" w:rsidR="00905E92" w:rsidRPr="00905E92" w:rsidRDefault="00905E92" w:rsidP="00905E92">
      <w:pPr>
        <w:spacing w:after="0" w:line="300" w:lineRule="auto"/>
        <w:ind w:firstLine="238"/>
        <w:rPr>
          <w:rFonts w:ascii="Times New Roman" w:hAnsi="Times New Roman" w:cs="Times New Roman"/>
          <w:sz w:val="26"/>
          <w:szCs w:val="26"/>
        </w:rPr>
      </w:pPr>
      <w:r w:rsidRPr="00905E92">
        <w:rPr>
          <w:rFonts w:ascii="Times New Roman" w:hAnsi="Times New Roman" w:cs="Times New Roman"/>
          <w:sz w:val="26"/>
          <w:szCs w:val="26"/>
        </w:rPr>
        <w:t>Stk. 2. Betalingskrav efter stk. 1 beregnes på grundlag af Energistyrelse</w:t>
      </w:r>
      <w:r>
        <w:rPr>
          <w:rFonts w:ascii="Times New Roman" w:hAnsi="Times New Roman" w:cs="Times New Roman"/>
          <w:sz w:val="26"/>
          <w:szCs w:val="26"/>
        </w:rPr>
        <w:t xml:space="preserve">ns timeforbrug til udførelse af </w:t>
      </w:r>
      <w:r w:rsidRPr="00905E92">
        <w:rPr>
          <w:rFonts w:ascii="Times New Roman" w:hAnsi="Times New Roman" w:cs="Times New Roman"/>
          <w:sz w:val="26"/>
          <w:szCs w:val="26"/>
        </w:rPr>
        <w:t>opgaven ganget med styrelsens til enhver tid værende timesats, jf. stk. 3.</w:t>
      </w:r>
    </w:p>
    <w:p w14:paraId="4FB67540" w14:textId="77777777" w:rsidR="00905E92" w:rsidRPr="00905E92" w:rsidRDefault="00905E92" w:rsidP="00905E92">
      <w:pPr>
        <w:spacing w:after="0" w:line="300" w:lineRule="auto"/>
        <w:ind w:firstLine="238"/>
        <w:rPr>
          <w:rFonts w:ascii="Times New Roman" w:hAnsi="Times New Roman" w:cs="Times New Roman"/>
          <w:sz w:val="26"/>
          <w:szCs w:val="26"/>
        </w:rPr>
      </w:pPr>
      <w:r w:rsidRPr="00905E92">
        <w:rPr>
          <w:rFonts w:ascii="Times New Roman" w:hAnsi="Times New Roman" w:cs="Times New Roman"/>
          <w:sz w:val="26"/>
          <w:szCs w:val="26"/>
        </w:rPr>
        <w:t>Stk. 3. Timesatsen fastsættes på grundlag af gennemsnitlige lønudgifter tillagt generelle fællesomkostninger i Energistyrelsen i det forudgående regnskabsår. Timesatsen reguleres én gang årligt.</w:t>
      </w:r>
    </w:p>
    <w:p w14:paraId="336CF686" w14:textId="719F3C1C" w:rsidR="00031CCE" w:rsidRDefault="00905E92" w:rsidP="00905E92">
      <w:pPr>
        <w:spacing w:line="300" w:lineRule="auto"/>
        <w:ind w:firstLine="238"/>
        <w:rPr>
          <w:rFonts w:ascii="Times New Roman" w:hAnsi="Times New Roman" w:cs="Times New Roman"/>
          <w:sz w:val="26"/>
          <w:szCs w:val="26"/>
        </w:rPr>
      </w:pPr>
      <w:r w:rsidRPr="00905E92">
        <w:rPr>
          <w:rFonts w:ascii="Times New Roman" w:hAnsi="Times New Roman" w:cs="Times New Roman"/>
          <w:sz w:val="26"/>
          <w:szCs w:val="26"/>
        </w:rPr>
        <w:t>Stk. 4. Bestemmelserne i § 34, stk. 3 og 4, gælder tilsvarende for timefakturering efter stk. 1-3.</w:t>
      </w:r>
    </w:p>
    <w:p w14:paraId="607E2F64" w14:textId="77777777" w:rsidR="00905E92" w:rsidRPr="00905E92" w:rsidRDefault="00905E92" w:rsidP="00905E92">
      <w:pPr>
        <w:spacing w:line="300" w:lineRule="auto"/>
        <w:ind w:firstLine="238"/>
        <w:jc w:val="center"/>
        <w:rPr>
          <w:rFonts w:ascii="Times New Roman" w:hAnsi="Times New Roman" w:cs="Times New Roman"/>
          <w:i/>
          <w:sz w:val="26"/>
          <w:szCs w:val="26"/>
        </w:rPr>
      </w:pPr>
      <w:r w:rsidRPr="00905E92">
        <w:rPr>
          <w:rFonts w:ascii="Times New Roman" w:hAnsi="Times New Roman" w:cs="Times New Roman"/>
          <w:i/>
          <w:sz w:val="26"/>
          <w:szCs w:val="26"/>
        </w:rPr>
        <w:t>Viderefakturering af andre merudgifter ved mangelfuld regelefterlevelse</w:t>
      </w:r>
    </w:p>
    <w:p w14:paraId="57CCF9C5" w14:textId="77777777" w:rsidR="00A9082A" w:rsidRDefault="00905E92" w:rsidP="00A9082A">
      <w:pPr>
        <w:spacing w:after="0" w:line="300" w:lineRule="auto"/>
        <w:ind w:firstLine="238"/>
        <w:rPr>
          <w:rFonts w:ascii="Times New Roman" w:hAnsi="Times New Roman" w:cs="Times New Roman"/>
          <w:sz w:val="26"/>
          <w:szCs w:val="26"/>
        </w:rPr>
      </w:pPr>
      <w:r w:rsidRPr="00905E92">
        <w:rPr>
          <w:rFonts w:ascii="Times New Roman" w:hAnsi="Times New Roman" w:cs="Times New Roman"/>
          <w:b/>
          <w:sz w:val="26"/>
          <w:szCs w:val="26"/>
        </w:rPr>
        <w:lastRenderedPageBreak/>
        <w:t>§ 36.</w:t>
      </w:r>
      <w:r w:rsidRPr="00905E92">
        <w:rPr>
          <w:rFonts w:ascii="Times New Roman" w:hAnsi="Times New Roman" w:cs="Times New Roman"/>
          <w:sz w:val="26"/>
          <w:szCs w:val="26"/>
        </w:rPr>
        <w:t xml:space="preserve"> I tillæg til en timefakturering ifølge § 35, kan Energistyrelsen opkræve betaling for andre dokumenterede merudgifter, som styrelsens har afholdt i forbindelse med sags</w:t>
      </w:r>
      <w:r>
        <w:rPr>
          <w:rFonts w:ascii="Times New Roman" w:hAnsi="Times New Roman" w:cs="Times New Roman"/>
          <w:sz w:val="26"/>
          <w:szCs w:val="26"/>
        </w:rPr>
        <w:t xml:space="preserve">behandlingen eller merarbejdet, </w:t>
      </w:r>
      <w:r w:rsidRPr="00905E92">
        <w:rPr>
          <w:rFonts w:ascii="Times New Roman" w:hAnsi="Times New Roman" w:cs="Times New Roman"/>
          <w:sz w:val="26"/>
          <w:szCs w:val="26"/>
        </w:rPr>
        <w:t>herunder eksempelvis rejseomkostninger og omkostninger til verifikatorbistand eller anden sagkyndig</w:t>
      </w:r>
      <w:r w:rsidR="00A9082A">
        <w:rPr>
          <w:rFonts w:ascii="Times New Roman" w:hAnsi="Times New Roman" w:cs="Times New Roman"/>
          <w:sz w:val="26"/>
          <w:szCs w:val="26"/>
        </w:rPr>
        <w:t xml:space="preserve"> </w:t>
      </w:r>
      <w:r w:rsidRPr="00905E92">
        <w:rPr>
          <w:rFonts w:ascii="Times New Roman" w:hAnsi="Times New Roman" w:cs="Times New Roman"/>
          <w:sz w:val="26"/>
          <w:szCs w:val="26"/>
        </w:rPr>
        <w:t>bistand. En sådan viderefakturering skal inkludere alle momsudgifter, som styrelsen har afholdt.</w:t>
      </w:r>
    </w:p>
    <w:p w14:paraId="04D1EF3E" w14:textId="6D96CF3C" w:rsidR="00905E92" w:rsidRDefault="00905E92" w:rsidP="00A9082A">
      <w:pPr>
        <w:spacing w:after="0" w:line="300" w:lineRule="auto"/>
        <w:ind w:firstLine="238"/>
        <w:rPr>
          <w:rFonts w:ascii="Times New Roman" w:hAnsi="Times New Roman" w:cs="Times New Roman"/>
          <w:sz w:val="26"/>
          <w:szCs w:val="26"/>
        </w:rPr>
      </w:pPr>
      <w:r w:rsidRPr="00905E92">
        <w:rPr>
          <w:rFonts w:ascii="Times New Roman" w:hAnsi="Times New Roman" w:cs="Times New Roman"/>
          <w:sz w:val="26"/>
          <w:szCs w:val="26"/>
        </w:rPr>
        <w:t>Stk. 2. Bestemmelsen i § 34, stk. 4, gælder tilsvarende for viderefakturering efter stk. 1.</w:t>
      </w:r>
    </w:p>
    <w:p w14:paraId="4D991460" w14:textId="04AF9027" w:rsidR="00A9082A" w:rsidRDefault="00A9082A" w:rsidP="004749B1">
      <w:pPr>
        <w:spacing w:line="300" w:lineRule="auto"/>
        <w:rPr>
          <w:rFonts w:ascii="Times New Roman" w:hAnsi="Times New Roman" w:cs="Times New Roman"/>
          <w:sz w:val="26"/>
          <w:szCs w:val="26"/>
        </w:rPr>
      </w:pPr>
    </w:p>
    <w:p w14:paraId="4E2CE1C2" w14:textId="77777777" w:rsidR="00A9082A" w:rsidRPr="00A9082A" w:rsidRDefault="00A9082A" w:rsidP="00A9082A">
      <w:pPr>
        <w:spacing w:after="0" w:line="300" w:lineRule="auto"/>
        <w:ind w:firstLine="238"/>
        <w:jc w:val="center"/>
        <w:rPr>
          <w:rFonts w:ascii="Times New Roman" w:hAnsi="Times New Roman" w:cs="Times New Roman"/>
          <w:sz w:val="26"/>
          <w:szCs w:val="26"/>
        </w:rPr>
      </w:pPr>
      <w:r w:rsidRPr="00A9082A">
        <w:rPr>
          <w:rFonts w:ascii="Times New Roman" w:hAnsi="Times New Roman" w:cs="Times New Roman"/>
          <w:sz w:val="26"/>
          <w:szCs w:val="26"/>
        </w:rPr>
        <w:t>Kapitel 10</w:t>
      </w:r>
    </w:p>
    <w:p w14:paraId="2ADDB382" w14:textId="77777777" w:rsidR="00A9082A" w:rsidRPr="00A9082A" w:rsidRDefault="00A9082A" w:rsidP="00C552ED">
      <w:pPr>
        <w:spacing w:line="300" w:lineRule="auto"/>
        <w:ind w:firstLine="238"/>
        <w:jc w:val="center"/>
        <w:rPr>
          <w:rFonts w:ascii="Times New Roman" w:hAnsi="Times New Roman" w:cs="Times New Roman"/>
          <w:i/>
          <w:sz w:val="26"/>
          <w:szCs w:val="26"/>
        </w:rPr>
      </w:pPr>
      <w:r w:rsidRPr="00A9082A">
        <w:rPr>
          <w:rFonts w:ascii="Times New Roman" w:hAnsi="Times New Roman" w:cs="Times New Roman"/>
          <w:i/>
          <w:sz w:val="26"/>
          <w:szCs w:val="26"/>
        </w:rPr>
        <w:t>Klage- og strafbestemmelser</w:t>
      </w:r>
    </w:p>
    <w:p w14:paraId="21B68B9B" w14:textId="11FA7B7E" w:rsidR="00A9082A" w:rsidRPr="00A9082A" w:rsidRDefault="00A9082A" w:rsidP="00C35C8E">
      <w:pPr>
        <w:spacing w:after="0" w:line="300" w:lineRule="auto"/>
        <w:ind w:firstLine="238"/>
        <w:rPr>
          <w:rFonts w:ascii="Times New Roman" w:hAnsi="Times New Roman" w:cs="Times New Roman"/>
          <w:sz w:val="26"/>
          <w:szCs w:val="26"/>
        </w:rPr>
      </w:pPr>
      <w:r w:rsidRPr="00A9082A">
        <w:rPr>
          <w:rFonts w:ascii="Times New Roman" w:hAnsi="Times New Roman" w:cs="Times New Roman"/>
          <w:b/>
          <w:sz w:val="26"/>
          <w:szCs w:val="26"/>
        </w:rPr>
        <w:t>§ 37.</w:t>
      </w:r>
      <w:r w:rsidRPr="00A9082A">
        <w:rPr>
          <w:rFonts w:ascii="Times New Roman" w:hAnsi="Times New Roman" w:cs="Times New Roman"/>
          <w:sz w:val="26"/>
          <w:szCs w:val="26"/>
        </w:rPr>
        <w:t xml:space="preserve"> Energiklagenævnet behandler klager over afgørelser truffet efter denne bekendtgørelse, jf. d</w:t>
      </w:r>
      <w:r w:rsidR="00C35C8E">
        <w:rPr>
          <w:rFonts w:ascii="Times New Roman" w:hAnsi="Times New Roman" w:cs="Times New Roman"/>
          <w:sz w:val="26"/>
          <w:szCs w:val="26"/>
        </w:rPr>
        <w:t xml:space="preserve">og </w:t>
      </w:r>
      <w:r w:rsidRPr="00A9082A">
        <w:rPr>
          <w:rFonts w:ascii="Times New Roman" w:hAnsi="Times New Roman" w:cs="Times New Roman"/>
          <w:sz w:val="26"/>
          <w:szCs w:val="26"/>
        </w:rPr>
        <w:t>stk. 2.</w:t>
      </w:r>
    </w:p>
    <w:p w14:paraId="73166DC1" w14:textId="77777777" w:rsidR="00A9082A" w:rsidRPr="00A9082A" w:rsidRDefault="00A9082A" w:rsidP="00A9082A">
      <w:pPr>
        <w:spacing w:after="0" w:line="300" w:lineRule="auto"/>
        <w:ind w:firstLine="238"/>
        <w:rPr>
          <w:rFonts w:ascii="Times New Roman" w:hAnsi="Times New Roman" w:cs="Times New Roman"/>
          <w:sz w:val="26"/>
          <w:szCs w:val="26"/>
        </w:rPr>
      </w:pPr>
      <w:r w:rsidRPr="00A9082A">
        <w:rPr>
          <w:rFonts w:ascii="Times New Roman" w:hAnsi="Times New Roman" w:cs="Times New Roman"/>
          <w:sz w:val="26"/>
          <w:szCs w:val="26"/>
        </w:rPr>
        <w:t>Stk. 2. Følgende afgørelser kan ikke indbringes for Energiklagenævnet:</w:t>
      </w:r>
    </w:p>
    <w:p w14:paraId="714ABC57" w14:textId="40A3EEE5" w:rsidR="00A9082A" w:rsidRPr="00A9082A" w:rsidRDefault="00A9082A" w:rsidP="00C35C8E">
      <w:pPr>
        <w:spacing w:after="0" w:line="300" w:lineRule="auto"/>
        <w:ind w:firstLine="238"/>
        <w:rPr>
          <w:rFonts w:ascii="Times New Roman" w:hAnsi="Times New Roman" w:cs="Times New Roman"/>
          <w:sz w:val="26"/>
          <w:szCs w:val="26"/>
        </w:rPr>
      </w:pPr>
      <w:r w:rsidRPr="00A9082A">
        <w:rPr>
          <w:rFonts w:ascii="Times New Roman" w:hAnsi="Times New Roman" w:cs="Times New Roman"/>
          <w:sz w:val="26"/>
          <w:szCs w:val="26"/>
        </w:rPr>
        <w:t>1) Afgørelser, der er omfatte</w:t>
      </w:r>
      <w:r w:rsidR="00C35C8E">
        <w:rPr>
          <w:rFonts w:ascii="Times New Roman" w:hAnsi="Times New Roman" w:cs="Times New Roman"/>
          <w:sz w:val="26"/>
          <w:szCs w:val="26"/>
        </w:rPr>
        <w:t>t af § 24, stk. 2, i lov om CO2</w:t>
      </w:r>
      <w:r w:rsidRPr="00A9082A">
        <w:rPr>
          <w:rFonts w:ascii="Times New Roman" w:hAnsi="Times New Roman" w:cs="Times New Roman"/>
          <w:sz w:val="26"/>
          <w:szCs w:val="26"/>
        </w:rPr>
        <w:t>-kvoter.</w:t>
      </w:r>
    </w:p>
    <w:p w14:paraId="357957A2" w14:textId="22422203" w:rsidR="00A9082A" w:rsidRPr="00A9082A" w:rsidRDefault="00A9082A" w:rsidP="00A9082A">
      <w:pPr>
        <w:spacing w:after="0" w:line="300" w:lineRule="auto"/>
        <w:ind w:firstLine="238"/>
        <w:rPr>
          <w:rFonts w:ascii="Times New Roman" w:hAnsi="Times New Roman" w:cs="Times New Roman"/>
          <w:sz w:val="26"/>
          <w:szCs w:val="26"/>
        </w:rPr>
      </w:pPr>
      <w:r w:rsidRPr="00A9082A">
        <w:rPr>
          <w:rFonts w:ascii="Times New Roman" w:hAnsi="Times New Roman" w:cs="Times New Roman"/>
          <w:sz w:val="26"/>
          <w:szCs w:val="26"/>
        </w:rPr>
        <w:t>2) Afslag på i særlige tilfælde at meddele en midlertidig udledningstill</w:t>
      </w:r>
      <w:r>
        <w:rPr>
          <w:rFonts w:ascii="Times New Roman" w:hAnsi="Times New Roman" w:cs="Times New Roman"/>
          <w:sz w:val="26"/>
          <w:szCs w:val="26"/>
        </w:rPr>
        <w:t xml:space="preserve">adelse til en driftsleder eller </w:t>
      </w:r>
      <w:r w:rsidRPr="00A9082A">
        <w:rPr>
          <w:rFonts w:ascii="Times New Roman" w:hAnsi="Times New Roman" w:cs="Times New Roman"/>
          <w:sz w:val="26"/>
          <w:szCs w:val="26"/>
        </w:rPr>
        <w:t>brændstofoperatør, jf. §14.</w:t>
      </w:r>
    </w:p>
    <w:p w14:paraId="750F6508" w14:textId="17ED22F3" w:rsidR="00A9082A" w:rsidRPr="00A9082A" w:rsidRDefault="00A9082A" w:rsidP="00A9082A">
      <w:pPr>
        <w:spacing w:after="0" w:line="300" w:lineRule="auto"/>
        <w:ind w:firstLine="238"/>
        <w:rPr>
          <w:rFonts w:ascii="Times New Roman" w:hAnsi="Times New Roman" w:cs="Times New Roman"/>
          <w:sz w:val="26"/>
          <w:szCs w:val="26"/>
        </w:rPr>
      </w:pPr>
      <w:r w:rsidRPr="00A9082A">
        <w:rPr>
          <w:rFonts w:ascii="Times New Roman" w:hAnsi="Times New Roman" w:cs="Times New Roman"/>
          <w:sz w:val="26"/>
          <w:szCs w:val="26"/>
        </w:rPr>
        <w:t xml:space="preserve">Stk. 3. Klager over forvaltningsretlige spørgsmål i forbindelse med </w:t>
      </w:r>
      <w:r>
        <w:rPr>
          <w:rFonts w:ascii="Times New Roman" w:hAnsi="Times New Roman" w:cs="Times New Roman"/>
          <w:sz w:val="26"/>
          <w:szCs w:val="26"/>
        </w:rPr>
        <w:t xml:space="preserve">Energistyrelsens afgørelser kan </w:t>
      </w:r>
      <w:r w:rsidRPr="00A9082A">
        <w:rPr>
          <w:rFonts w:ascii="Times New Roman" w:hAnsi="Times New Roman" w:cs="Times New Roman"/>
          <w:sz w:val="26"/>
          <w:szCs w:val="26"/>
        </w:rPr>
        <w:t>uanset stk. 2 indbringes for Energiklagenævnet.</w:t>
      </w:r>
    </w:p>
    <w:p w14:paraId="6AA3CC34" w14:textId="77777777" w:rsidR="00A9082A" w:rsidRPr="00A9082A" w:rsidRDefault="00A9082A" w:rsidP="006D5779">
      <w:pPr>
        <w:spacing w:line="300" w:lineRule="auto"/>
        <w:ind w:firstLine="238"/>
        <w:rPr>
          <w:rFonts w:ascii="Times New Roman" w:hAnsi="Times New Roman" w:cs="Times New Roman"/>
          <w:sz w:val="26"/>
          <w:szCs w:val="26"/>
        </w:rPr>
      </w:pPr>
      <w:r w:rsidRPr="00A9082A">
        <w:rPr>
          <w:rFonts w:ascii="Times New Roman" w:hAnsi="Times New Roman" w:cs="Times New Roman"/>
          <w:sz w:val="26"/>
          <w:szCs w:val="26"/>
        </w:rPr>
        <w:t>Stk. 4. Klage skal være indgivet skriftligt inden 4 uger efter, at afgørelsen er meddelt.</w:t>
      </w:r>
    </w:p>
    <w:p w14:paraId="28DDE11A" w14:textId="77777777" w:rsidR="00A9082A" w:rsidRPr="00A9082A" w:rsidRDefault="00A9082A" w:rsidP="00A9082A">
      <w:pPr>
        <w:spacing w:after="0" w:line="300" w:lineRule="auto"/>
        <w:ind w:firstLine="238"/>
        <w:rPr>
          <w:rFonts w:ascii="Times New Roman" w:hAnsi="Times New Roman" w:cs="Times New Roman"/>
          <w:sz w:val="26"/>
          <w:szCs w:val="26"/>
        </w:rPr>
      </w:pPr>
      <w:r w:rsidRPr="006D5779">
        <w:rPr>
          <w:rFonts w:ascii="Times New Roman" w:hAnsi="Times New Roman" w:cs="Times New Roman"/>
          <w:b/>
          <w:sz w:val="26"/>
          <w:szCs w:val="26"/>
        </w:rPr>
        <w:t>§ 38.</w:t>
      </w:r>
      <w:r w:rsidRPr="00A9082A">
        <w:rPr>
          <w:rFonts w:ascii="Times New Roman" w:hAnsi="Times New Roman" w:cs="Times New Roman"/>
          <w:sz w:val="26"/>
          <w:szCs w:val="26"/>
        </w:rPr>
        <w:t xml:space="preserve"> Medmindre højere straf er forskyldt efter anden lovgivning, straffes med bøde den, der:</w:t>
      </w:r>
    </w:p>
    <w:p w14:paraId="63115FBC" w14:textId="77777777" w:rsidR="00A9082A" w:rsidRPr="00A9082A" w:rsidRDefault="00A9082A" w:rsidP="00A9082A">
      <w:pPr>
        <w:spacing w:after="0" w:line="300" w:lineRule="auto"/>
        <w:ind w:firstLine="238"/>
        <w:rPr>
          <w:rFonts w:ascii="Times New Roman" w:hAnsi="Times New Roman" w:cs="Times New Roman"/>
          <w:sz w:val="26"/>
          <w:szCs w:val="26"/>
        </w:rPr>
      </w:pPr>
      <w:r w:rsidRPr="00A9082A">
        <w:rPr>
          <w:rFonts w:ascii="Times New Roman" w:hAnsi="Times New Roman" w:cs="Times New Roman"/>
          <w:sz w:val="26"/>
          <w:szCs w:val="26"/>
        </w:rPr>
        <w:t>1) undlader at udpege en fuldmægtig som omhandlet i § 7, stk. 4,</w:t>
      </w:r>
    </w:p>
    <w:p w14:paraId="2C929F77" w14:textId="77777777" w:rsidR="00A9082A" w:rsidRPr="00A9082A" w:rsidRDefault="00A9082A" w:rsidP="00A9082A">
      <w:pPr>
        <w:spacing w:after="0" w:line="300" w:lineRule="auto"/>
        <w:ind w:firstLine="238"/>
        <w:rPr>
          <w:rFonts w:ascii="Times New Roman" w:hAnsi="Times New Roman" w:cs="Times New Roman"/>
          <w:sz w:val="26"/>
          <w:szCs w:val="26"/>
        </w:rPr>
      </w:pPr>
      <w:r w:rsidRPr="00A9082A">
        <w:rPr>
          <w:rFonts w:ascii="Times New Roman" w:hAnsi="Times New Roman" w:cs="Times New Roman"/>
          <w:sz w:val="26"/>
          <w:szCs w:val="26"/>
        </w:rPr>
        <w:t>2) overtræder vilkår i en tilladelse meddelt til en driftsleder efter § 8, stk. 2, eller til en brændstofoperatør efter § 11, stk. 2,</w:t>
      </w:r>
    </w:p>
    <w:p w14:paraId="623553C5" w14:textId="51CE79D7" w:rsidR="00A9082A" w:rsidRPr="00A9082A" w:rsidRDefault="00A9082A" w:rsidP="00A9082A">
      <w:pPr>
        <w:spacing w:after="0" w:line="300" w:lineRule="auto"/>
        <w:ind w:firstLine="238"/>
        <w:rPr>
          <w:rFonts w:ascii="Times New Roman" w:hAnsi="Times New Roman" w:cs="Times New Roman"/>
          <w:sz w:val="26"/>
          <w:szCs w:val="26"/>
        </w:rPr>
      </w:pPr>
      <w:r w:rsidRPr="00A9082A">
        <w:rPr>
          <w:rFonts w:ascii="Times New Roman" w:hAnsi="Times New Roman" w:cs="Times New Roman"/>
          <w:sz w:val="26"/>
          <w:szCs w:val="26"/>
        </w:rPr>
        <w:t>3) som driftsleder ikke efterkommer en pligt ifølge § 12, stk. 1, til uden unødig forsinkelse at underrette</w:t>
      </w:r>
      <w:r w:rsidR="00D56363">
        <w:rPr>
          <w:rFonts w:ascii="Times New Roman" w:hAnsi="Times New Roman" w:cs="Times New Roman"/>
          <w:sz w:val="26"/>
          <w:szCs w:val="26"/>
        </w:rPr>
        <w:t xml:space="preserve"> </w:t>
      </w:r>
      <w:r w:rsidRPr="00A9082A">
        <w:rPr>
          <w:rFonts w:ascii="Times New Roman" w:hAnsi="Times New Roman" w:cs="Times New Roman"/>
          <w:sz w:val="26"/>
          <w:szCs w:val="26"/>
        </w:rPr>
        <w:t>Energistyrelsen om forhold af betydning for udledningstilladelsen eller for tildelingen af kvoter,</w:t>
      </w:r>
    </w:p>
    <w:p w14:paraId="2E3E0D3C" w14:textId="180B54A4" w:rsidR="00A9082A" w:rsidRPr="00A9082A" w:rsidRDefault="00A9082A" w:rsidP="00C35C8E">
      <w:pPr>
        <w:spacing w:after="0" w:line="300" w:lineRule="auto"/>
        <w:ind w:firstLine="238"/>
        <w:rPr>
          <w:rFonts w:ascii="Times New Roman" w:hAnsi="Times New Roman" w:cs="Times New Roman"/>
          <w:sz w:val="26"/>
          <w:szCs w:val="26"/>
        </w:rPr>
      </w:pPr>
      <w:r w:rsidRPr="00A9082A">
        <w:rPr>
          <w:rFonts w:ascii="Times New Roman" w:hAnsi="Times New Roman" w:cs="Times New Roman"/>
          <w:sz w:val="26"/>
          <w:szCs w:val="26"/>
        </w:rPr>
        <w:t>4) som brændstofoperatør ikke efterkommer sin pligt ifølge § 12, stk. 2,</w:t>
      </w:r>
      <w:r w:rsidR="00C35C8E">
        <w:rPr>
          <w:rFonts w:ascii="Times New Roman" w:hAnsi="Times New Roman" w:cs="Times New Roman"/>
          <w:sz w:val="26"/>
          <w:szCs w:val="26"/>
        </w:rPr>
        <w:t xml:space="preserve"> til uden unødig forsinkelse at </w:t>
      </w:r>
      <w:r w:rsidRPr="00A9082A">
        <w:rPr>
          <w:rFonts w:ascii="Times New Roman" w:hAnsi="Times New Roman" w:cs="Times New Roman"/>
          <w:sz w:val="26"/>
          <w:szCs w:val="26"/>
        </w:rPr>
        <w:t>underrette Energistyrelsen om forhold af betydning for udledningstilladelsen,</w:t>
      </w:r>
      <w:ins w:id="13" w:author="Forfatter">
        <w:r w:rsidR="00FA36CE">
          <w:rPr>
            <w:rFonts w:ascii="Times New Roman" w:hAnsi="Times New Roman" w:cs="Times New Roman"/>
            <w:sz w:val="26"/>
            <w:szCs w:val="26"/>
          </w:rPr>
          <w:br/>
          <w:t xml:space="preserve">    5) som luftfartsoperatør ikke overholder sin pligt ifølge § 15 til at forelægge en overvågningsplan til godkendelse i Energistyrelsen,</w:t>
        </w:r>
        <w:r w:rsidR="00FA36CE">
          <w:rPr>
            <w:rFonts w:ascii="Times New Roman" w:hAnsi="Times New Roman" w:cs="Times New Roman"/>
            <w:sz w:val="26"/>
            <w:szCs w:val="26"/>
          </w:rPr>
          <w:br/>
          <w:t xml:space="preserve">    6) som søfartsoperatør ikke overholder sin pligt ifølge § 16 til at forelægge en overvågningsplan til godkendelse i Energistyrelsen,</w:t>
        </w:r>
      </w:ins>
    </w:p>
    <w:p w14:paraId="7EE58AB0" w14:textId="05BAE881" w:rsidR="00A9082A" w:rsidRPr="00A9082A" w:rsidRDefault="00FA36CE" w:rsidP="00C35C8E">
      <w:pPr>
        <w:spacing w:after="0" w:line="300" w:lineRule="auto"/>
        <w:ind w:firstLine="238"/>
        <w:rPr>
          <w:rFonts w:ascii="Times New Roman" w:hAnsi="Times New Roman" w:cs="Times New Roman"/>
          <w:sz w:val="26"/>
          <w:szCs w:val="26"/>
        </w:rPr>
      </w:pPr>
      <w:ins w:id="14" w:author="Forfatter">
        <w:r>
          <w:rPr>
            <w:rFonts w:ascii="Times New Roman" w:hAnsi="Times New Roman" w:cs="Times New Roman"/>
            <w:sz w:val="26"/>
            <w:szCs w:val="26"/>
          </w:rPr>
          <w:t>7</w:t>
        </w:r>
      </w:ins>
      <w:del w:id="15" w:author="Forfatter">
        <w:r w:rsidR="00A9082A" w:rsidRPr="00A9082A" w:rsidDel="00FA36CE">
          <w:rPr>
            <w:rFonts w:ascii="Times New Roman" w:hAnsi="Times New Roman" w:cs="Times New Roman"/>
            <w:sz w:val="26"/>
            <w:szCs w:val="26"/>
          </w:rPr>
          <w:delText>5</w:delText>
        </w:r>
      </w:del>
      <w:r w:rsidR="00A9082A" w:rsidRPr="00A9082A">
        <w:rPr>
          <w:rFonts w:ascii="Times New Roman" w:hAnsi="Times New Roman" w:cs="Times New Roman"/>
          <w:sz w:val="26"/>
          <w:szCs w:val="26"/>
        </w:rPr>
        <w:t>) overtræder en pligt efter § 19, stk. 1, til at overvåge udledningen fra a</w:t>
      </w:r>
      <w:r w:rsidR="00C35C8E">
        <w:rPr>
          <w:rFonts w:ascii="Times New Roman" w:hAnsi="Times New Roman" w:cs="Times New Roman"/>
          <w:sz w:val="26"/>
          <w:szCs w:val="26"/>
        </w:rPr>
        <w:t xml:space="preserve">ktiver og aktiviteter i </w:t>
      </w:r>
      <w:r w:rsidR="00A9082A" w:rsidRPr="00A9082A">
        <w:rPr>
          <w:rFonts w:ascii="Times New Roman" w:hAnsi="Times New Roman" w:cs="Times New Roman"/>
          <w:sz w:val="26"/>
          <w:szCs w:val="26"/>
        </w:rPr>
        <w:t>overensstemmelse med en overvågningsplan godkendt af Energistyrelsen,</w:t>
      </w:r>
    </w:p>
    <w:p w14:paraId="3ABAD82E" w14:textId="6E7656EE" w:rsidR="00A9082A" w:rsidRPr="00A9082A" w:rsidRDefault="00FA36CE" w:rsidP="00C35C8E">
      <w:pPr>
        <w:spacing w:after="0" w:line="300" w:lineRule="auto"/>
        <w:ind w:firstLine="238"/>
        <w:rPr>
          <w:rFonts w:ascii="Times New Roman" w:hAnsi="Times New Roman" w:cs="Times New Roman"/>
          <w:sz w:val="26"/>
          <w:szCs w:val="26"/>
        </w:rPr>
      </w:pPr>
      <w:ins w:id="16" w:author="Forfatter">
        <w:r>
          <w:rPr>
            <w:rFonts w:ascii="Times New Roman" w:hAnsi="Times New Roman" w:cs="Times New Roman"/>
            <w:sz w:val="26"/>
            <w:szCs w:val="26"/>
          </w:rPr>
          <w:lastRenderedPageBreak/>
          <w:t>8</w:t>
        </w:r>
      </w:ins>
      <w:del w:id="17" w:author="Forfatter">
        <w:r w:rsidR="00A9082A" w:rsidRPr="00A9082A" w:rsidDel="00FA36CE">
          <w:rPr>
            <w:rFonts w:ascii="Times New Roman" w:hAnsi="Times New Roman" w:cs="Times New Roman"/>
            <w:sz w:val="26"/>
            <w:szCs w:val="26"/>
          </w:rPr>
          <w:delText>6</w:delText>
        </w:r>
      </w:del>
      <w:r w:rsidR="00A9082A" w:rsidRPr="00A9082A">
        <w:rPr>
          <w:rFonts w:ascii="Times New Roman" w:hAnsi="Times New Roman" w:cs="Times New Roman"/>
          <w:sz w:val="26"/>
          <w:szCs w:val="26"/>
        </w:rPr>
        <w:t>) overtræder en pligt efter § 19, stk. 2, 1. pkt., til uden unødig f</w:t>
      </w:r>
      <w:r w:rsidR="00C35C8E">
        <w:rPr>
          <w:rFonts w:ascii="Times New Roman" w:hAnsi="Times New Roman" w:cs="Times New Roman"/>
          <w:sz w:val="26"/>
          <w:szCs w:val="26"/>
        </w:rPr>
        <w:t xml:space="preserve">orsinkelse at meddele påkrævede </w:t>
      </w:r>
      <w:r w:rsidR="00A9082A" w:rsidRPr="00A9082A">
        <w:rPr>
          <w:rFonts w:ascii="Times New Roman" w:hAnsi="Times New Roman" w:cs="Times New Roman"/>
          <w:sz w:val="26"/>
          <w:szCs w:val="26"/>
        </w:rPr>
        <w:t>forslag til ændring eller ajourføring af en overvågningsplan til Ene</w:t>
      </w:r>
      <w:r w:rsidR="00C35C8E">
        <w:rPr>
          <w:rFonts w:ascii="Times New Roman" w:hAnsi="Times New Roman" w:cs="Times New Roman"/>
          <w:sz w:val="26"/>
          <w:szCs w:val="26"/>
        </w:rPr>
        <w:t xml:space="preserve">rgistyrelsens orientering eller </w:t>
      </w:r>
      <w:r w:rsidR="00A9082A" w:rsidRPr="00A9082A">
        <w:rPr>
          <w:rFonts w:ascii="Times New Roman" w:hAnsi="Times New Roman" w:cs="Times New Roman"/>
          <w:sz w:val="26"/>
          <w:szCs w:val="26"/>
        </w:rPr>
        <w:t>godkendelse,</w:t>
      </w:r>
    </w:p>
    <w:p w14:paraId="151DD75D" w14:textId="56609457" w:rsidR="00A9082A" w:rsidRPr="00A9082A" w:rsidRDefault="00FA36CE" w:rsidP="00D56363">
      <w:pPr>
        <w:spacing w:after="0" w:line="300" w:lineRule="auto"/>
        <w:ind w:firstLine="238"/>
        <w:rPr>
          <w:rFonts w:ascii="Times New Roman" w:hAnsi="Times New Roman" w:cs="Times New Roman"/>
          <w:sz w:val="26"/>
          <w:szCs w:val="26"/>
        </w:rPr>
      </w:pPr>
      <w:ins w:id="18" w:author="Forfatter">
        <w:r>
          <w:rPr>
            <w:rFonts w:ascii="Times New Roman" w:hAnsi="Times New Roman" w:cs="Times New Roman"/>
            <w:sz w:val="26"/>
            <w:szCs w:val="26"/>
          </w:rPr>
          <w:t>9</w:t>
        </w:r>
      </w:ins>
      <w:del w:id="19" w:author="Forfatter">
        <w:r w:rsidR="00A9082A" w:rsidRPr="00A9082A" w:rsidDel="00FA36CE">
          <w:rPr>
            <w:rFonts w:ascii="Times New Roman" w:hAnsi="Times New Roman" w:cs="Times New Roman"/>
            <w:sz w:val="26"/>
            <w:szCs w:val="26"/>
          </w:rPr>
          <w:delText>7</w:delText>
        </w:r>
      </w:del>
      <w:r w:rsidR="00A9082A" w:rsidRPr="00A9082A">
        <w:rPr>
          <w:rFonts w:ascii="Times New Roman" w:hAnsi="Times New Roman" w:cs="Times New Roman"/>
          <w:sz w:val="26"/>
          <w:szCs w:val="26"/>
        </w:rPr>
        <w:t>) overtræder en pligt efter § 20 til uden unødig forsinkelse at meddele påkrævede forslag til ændring</w:t>
      </w:r>
      <w:r w:rsidR="00D56363">
        <w:rPr>
          <w:rFonts w:ascii="Times New Roman" w:hAnsi="Times New Roman" w:cs="Times New Roman"/>
          <w:sz w:val="26"/>
          <w:szCs w:val="26"/>
        </w:rPr>
        <w:t xml:space="preserve"> </w:t>
      </w:r>
      <w:r w:rsidR="00A9082A" w:rsidRPr="00A9082A">
        <w:rPr>
          <w:rFonts w:ascii="Times New Roman" w:hAnsi="Times New Roman" w:cs="Times New Roman"/>
          <w:sz w:val="26"/>
          <w:szCs w:val="26"/>
        </w:rPr>
        <w:t>eller ajourføring af en overvågningsmetodeplan til Energistyrelsens orientering eller godkendelse,</w:t>
      </w:r>
      <w:ins w:id="20" w:author="Forfatter">
        <w:r>
          <w:rPr>
            <w:rFonts w:ascii="Times New Roman" w:hAnsi="Times New Roman" w:cs="Times New Roman"/>
            <w:sz w:val="26"/>
            <w:szCs w:val="26"/>
          </w:rPr>
          <w:t xml:space="preserve"> </w:t>
        </w:r>
      </w:ins>
    </w:p>
    <w:p w14:paraId="34DBCC0C" w14:textId="538E3057" w:rsidR="00A9082A" w:rsidRPr="00A9082A" w:rsidRDefault="0025215A" w:rsidP="00A9082A">
      <w:pPr>
        <w:spacing w:after="0" w:line="300" w:lineRule="auto"/>
        <w:ind w:firstLine="238"/>
        <w:rPr>
          <w:rFonts w:ascii="Times New Roman" w:hAnsi="Times New Roman" w:cs="Times New Roman"/>
          <w:sz w:val="26"/>
          <w:szCs w:val="26"/>
        </w:rPr>
      </w:pPr>
      <w:ins w:id="21" w:author="Forfatter">
        <w:r>
          <w:rPr>
            <w:rFonts w:ascii="Times New Roman" w:hAnsi="Times New Roman" w:cs="Times New Roman"/>
            <w:sz w:val="26"/>
            <w:szCs w:val="26"/>
          </w:rPr>
          <w:t>10</w:t>
        </w:r>
      </w:ins>
      <w:del w:id="22" w:author="Forfatter">
        <w:r w:rsidR="00A9082A" w:rsidRPr="00A9082A" w:rsidDel="0025215A">
          <w:rPr>
            <w:rFonts w:ascii="Times New Roman" w:hAnsi="Times New Roman" w:cs="Times New Roman"/>
            <w:sz w:val="26"/>
            <w:szCs w:val="26"/>
          </w:rPr>
          <w:delText>8</w:delText>
        </w:r>
      </w:del>
      <w:r w:rsidR="00A9082A" w:rsidRPr="00A9082A">
        <w:rPr>
          <w:rFonts w:ascii="Times New Roman" w:hAnsi="Times New Roman" w:cs="Times New Roman"/>
          <w:sz w:val="26"/>
          <w:szCs w:val="26"/>
        </w:rPr>
        <w:t>) overtræder en indberetningspligt efter § 22 ved ikke</w:t>
      </w:r>
      <w:ins w:id="23" w:author="Forfatter">
        <w:r>
          <w:rPr>
            <w:rFonts w:ascii="Times New Roman" w:hAnsi="Times New Roman" w:cs="Times New Roman"/>
            <w:sz w:val="26"/>
            <w:szCs w:val="26"/>
          </w:rPr>
          <w:t>,</w:t>
        </w:r>
      </w:ins>
      <w:r w:rsidR="00A9082A" w:rsidRPr="00A9082A">
        <w:rPr>
          <w:rFonts w:ascii="Times New Roman" w:hAnsi="Times New Roman" w:cs="Times New Roman"/>
          <w:sz w:val="26"/>
          <w:szCs w:val="26"/>
        </w:rPr>
        <w:t xml:space="preserve"> rettidigt og </w:t>
      </w:r>
      <w:ins w:id="24" w:author="Forfatter">
        <w:r>
          <w:rPr>
            <w:rFonts w:ascii="Times New Roman" w:hAnsi="Times New Roman" w:cs="Times New Roman"/>
            <w:sz w:val="26"/>
            <w:szCs w:val="26"/>
          </w:rPr>
          <w:t>i overensstemmelse med kvoteordningens bestemmelser,</w:t>
        </w:r>
      </w:ins>
      <w:del w:id="25" w:author="Forfatter">
        <w:r w:rsidR="00A9082A" w:rsidRPr="00A9082A" w:rsidDel="0025215A">
          <w:rPr>
            <w:rFonts w:ascii="Times New Roman" w:hAnsi="Times New Roman" w:cs="Times New Roman"/>
            <w:sz w:val="26"/>
            <w:szCs w:val="26"/>
          </w:rPr>
          <w:delText>fyldestgørende</w:delText>
        </w:r>
      </w:del>
      <w:r w:rsidR="00A9082A" w:rsidRPr="00A9082A">
        <w:rPr>
          <w:rFonts w:ascii="Times New Roman" w:hAnsi="Times New Roman" w:cs="Times New Roman"/>
          <w:sz w:val="26"/>
          <w:szCs w:val="26"/>
        </w:rPr>
        <w:t xml:space="preserve"> at rapportere verificerede udledninger,</w:t>
      </w:r>
    </w:p>
    <w:p w14:paraId="176D825D" w14:textId="565815DB" w:rsidR="00A9082A" w:rsidRPr="00A9082A" w:rsidRDefault="0025215A" w:rsidP="00C35C8E">
      <w:pPr>
        <w:spacing w:after="0" w:line="300" w:lineRule="auto"/>
        <w:ind w:firstLine="238"/>
        <w:rPr>
          <w:rFonts w:ascii="Times New Roman" w:hAnsi="Times New Roman" w:cs="Times New Roman"/>
          <w:sz w:val="26"/>
          <w:szCs w:val="26"/>
        </w:rPr>
      </w:pPr>
      <w:ins w:id="26" w:author="Forfatter">
        <w:r>
          <w:rPr>
            <w:rFonts w:ascii="Times New Roman" w:hAnsi="Times New Roman" w:cs="Times New Roman"/>
            <w:sz w:val="26"/>
            <w:szCs w:val="26"/>
          </w:rPr>
          <w:t>11</w:t>
        </w:r>
      </w:ins>
      <w:del w:id="27" w:author="Forfatter">
        <w:r w:rsidR="00A9082A" w:rsidRPr="00A9082A" w:rsidDel="0025215A">
          <w:rPr>
            <w:rFonts w:ascii="Times New Roman" w:hAnsi="Times New Roman" w:cs="Times New Roman"/>
            <w:sz w:val="26"/>
            <w:szCs w:val="26"/>
          </w:rPr>
          <w:delText>9</w:delText>
        </w:r>
      </w:del>
      <w:r w:rsidR="00A9082A" w:rsidRPr="00A9082A">
        <w:rPr>
          <w:rFonts w:ascii="Times New Roman" w:hAnsi="Times New Roman" w:cs="Times New Roman"/>
          <w:sz w:val="26"/>
          <w:szCs w:val="26"/>
        </w:rPr>
        <w:t>) overtræder en indberetningspligt efter § 25, stk. 1, ved ikke</w:t>
      </w:r>
      <w:ins w:id="28" w:author="Forfatter">
        <w:r>
          <w:rPr>
            <w:rFonts w:ascii="Times New Roman" w:hAnsi="Times New Roman" w:cs="Times New Roman"/>
            <w:sz w:val="26"/>
            <w:szCs w:val="26"/>
          </w:rPr>
          <w:t>,</w:t>
        </w:r>
      </w:ins>
      <w:r w:rsidR="00A9082A" w:rsidRPr="00A9082A">
        <w:rPr>
          <w:rFonts w:ascii="Times New Roman" w:hAnsi="Times New Roman" w:cs="Times New Roman"/>
          <w:sz w:val="26"/>
          <w:szCs w:val="26"/>
        </w:rPr>
        <w:t xml:space="preserve"> rettidigt </w:t>
      </w:r>
      <w:r w:rsidR="00C35C8E">
        <w:rPr>
          <w:rFonts w:ascii="Times New Roman" w:hAnsi="Times New Roman" w:cs="Times New Roman"/>
          <w:sz w:val="26"/>
          <w:szCs w:val="26"/>
        </w:rPr>
        <w:t xml:space="preserve">og </w:t>
      </w:r>
      <w:ins w:id="29" w:author="Forfatter">
        <w:r>
          <w:rPr>
            <w:rFonts w:ascii="Times New Roman" w:hAnsi="Times New Roman" w:cs="Times New Roman"/>
            <w:sz w:val="26"/>
            <w:szCs w:val="26"/>
          </w:rPr>
          <w:t>i overensstemmelse med kvoteordningens bestemmelser,</w:t>
        </w:r>
      </w:ins>
      <w:del w:id="30" w:author="Forfatter">
        <w:r w:rsidR="00C35C8E" w:rsidDel="0025215A">
          <w:rPr>
            <w:rFonts w:ascii="Times New Roman" w:hAnsi="Times New Roman" w:cs="Times New Roman"/>
            <w:sz w:val="26"/>
            <w:szCs w:val="26"/>
          </w:rPr>
          <w:delText>fyldestgørende</w:delText>
        </w:r>
      </w:del>
      <w:r w:rsidR="00C35C8E">
        <w:rPr>
          <w:rFonts w:ascii="Times New Roman" w:hAnsi="Times New Roman" w:cs="Times New Roman"/>
          <w:sz w:val="26"/>
          <w:szCs w:val="26"/>
        </w:rPr>
        <w:t xml:space="preserve"> at rapportere </w:t>
      </w:r>
      <w:r w:rsidR="00A9082A" w:rsidRPr="00A9082A">
        <w:rPr>
          <w:rFonts w:ascii="Times New Roman" w:hAnsi="Times New Roman" w:cs="Times New Roman"/>
          <w:sz w:val="26"/>
          <w:szCs w:val="26"/>
        </w:rPr>
        <w:t xml:space="preserve">verificerede aktivitetsniveauer, herunder foretage registrering heraf, </w:t>
      </w:r>
      <w:ins w:id="31" w:author="Forfatter">
        <w:r w:rsidR="006B6CC3">
          <w:rPr>
            <w:rFonts w:ascii="Times New Roman" w:hAnsi="Times New Roman" w:cs="Times New Roman"/>
            <w:sz w:val="26"/>
            <w:szCs w:val="26"/>
          </w:rPr>
          <w:br/>
          <w:t xml:space="preserve">    12) i øvrigt overtræder en rapporterings- eller indberetningspligt som fastsat i kvoteordningens bestemmelser </w:t>
        </w:r>
      </w:ins>
      <w:r w:rsidR="00A9082A" w:rsidRPr="00A9082A">
        <w:rPr>
          <w:rFonts w:ascii="Times New Roman" w:hAnsi="Times New Roman" w:cs="Times New Roman"/>
          <w:sz w:val="26"/>
          <w:szCs w:val="26"/>
        </w:rPr>
        <w:t>eller</w:t>
      </w:r>
    </w:p>
    <w:p w14:paraId="5F2EF04B" w14:textId="0C78C887" w:rsidR="00A9082A" w:rsidRPr="00A9082A" w:rsidRDefault="00A9082A" w:rsidP="00A9082A">
      <w:pPr>
        <w:spacing w:after="0" w:line="300" w:lineRule="auto"/>
        <w:ind w:firstLine="238"/>
        <w:rPr>
          <w:rFonts w:ascii="Times New Roman" w:hAnsi="Times New Roman" w:cs="Times New Roman"/>
          <w:sz w:val="26"/>
          <w:szCs w:val="26"/>
        </w:rPr>
      </w:pPr>
      <w:r w:rsidRPr="00A9082A">
        <w:rPr>
          <w:rFonts w:ascii="Times New Roman" w:hAnsi="Times New Roman" w:cs="Times New Roman"/>
          <w:sz w:val="26"/>
          <w:szCs w:val="26"/>
        </w:rPr>
        <w:t>1</w:t>
      </w:r>
      <w:ins w:id="32" w:author="Forfatter">
        <w:r w:rsidR="006B6CC3">
          <w:rPr>
            <w:rFonts w:ascii="Times New Roman" w:hAnsi="Times New Roman" w:cs="Times New Roman"/>
            <w:sz w:val="26"/>
            <w:szCs w:val="26"/>
          </w:rPr>
          <w:t>3</w:t>
        </w:r>
      </w:ins>
      <w:del w:id="33" w:author="Forfatter">
        <w:r w:rsidRPr="00A9082A" w:rsidDel="0025215A">
          <w:rPr>
            <w:rFonts w:ascii="Times New Roman" w:hAnsi="Times New Roman" w:cs="Times New Roman"/>
            <w:sz w:val="26"/>
            <w:szCs w:val="26"/>
          </w:rPr>
          <w:delText>0</w:delText>
        </w:r>
      </w:del>
      <w:r w:rsidRPr="00A9082A">
        <w:rPr>
          <w:rFonts w:ascii="Times New Roman" w:hAnsi="Times New Roman" w:cs="Times New Roman"/>
          <w:sz w:val="26"/>
          <w:szCs w:val="26"/>
        </w:rPr>
        <w:t>) ikke efterkommer et påbud eller forbud, der er meddelt i henhold til bestemmelser i denne bekendtgørelse.</w:t>
      </w:r>
    </w:p>
    <w:p w14:paraId="77D52AAD" w14:textId="77777777" w:rsidR="00C552ED" w:rsidRDefault="00A9082A" w:rsidP="00C552ED">
      <w:pPr>
        <w:spacing w:line="300" w:lineRule="auto"/>
        <w:ind w:firstLine="238"/>
        <w:rPr>
          <w:rFonts w:ascii="Times New Roman" w:hAnsi="Times New Roman" w:cs="Times New Roman"/>
          <w:sz w:val="26"/>
          <w:szCs w:val="26"/>
        </w:rPr>
      </w:pPr>
      <w:r w:rsidRPr="00A9082A">
        <w:rPr>
          <w:rFonts w:ascii="Times New Roman" w:hAnsi="Times New Roman" w:cs="Times New Roman"/>
          <w:sz w:val="26"/>
          <w:szCs w:val="26"/>
        </w:rPr>
        <w:t>Stk. 2. Der kan pålægges selskaber m.v. (juridiske personer) strafansvar efter reglerne i stra</w:t>
      </w:r>
      <w:r w:rsidR="006D5779">
        <w:rPr>
          <w:rFonts w:ascii="Times New Roman" w:hAnsi="Times New Roman" w:cs="Times New Roman"/>
          <w:sz w:val="26"/>
          <w:szCs w:val="26"/>
        </w:rPr>
        <w:t xml:space="preserve">ffelovens 5. </w:t>
      </w:r>
      <w:r w:rsidR="00C552ED">
        <w:rPr>
          <w:rFonts w:ascii="Times New Roman" w:hAnsi="Times New Roman" w:cs="Times New Roman"/>
          <w:sz w:val="26"/>
          <w:szCs w:val="26"/>
        </w:rPr>
        <w:t>kapitel.</w:t>
      </w:r>
    </w:p>
    <w:p w14:paraId="1440D2CD" w14:textId="03F5629F" w:rsidR="006D5779" w:rsidRPr="006D5779" w:rsidRDefault="006D5779" w:rsidP="00C552ED">
      <w:pPr>
        <w:spacing w:after="0" w:line="300" w:lineRule="auto"/>
        <w:ind w:firstLine="238"/>
        <w:jc w:val="center"/>
        <w:rPr>
          <w:rFonts w:ascii="Times New Roman" w:hAnsi="Times New Roman" w:cs="Times New Roman"/>
          <w:sz w:val="26"/>
          <w:szCs w:val="26"/>
        </w:rPr>
      </w:pPr>
      <w:r w:rsidRPr="006D5779">
        <w:rPr>
          <w:rFonts w:ascii="Times New Roman" w:hAnsi="Times New Roman" w:cs="Times New Roman"/>
          <w:sz w:val="26"/>
          <w:szCs w:val="26"/>
        </w:rPr>
        <w:t>Kapitel 11</w:t>
      </w:r>
    </w:p>
    <w:p w14:paraId="15E3CED4" w14:textId="77777777" w:rsidR="006D5779" w:rsidRPr="006D5779" w:rsidRDefault="006D5779" w:rsidP="006D5779">
      <w:pPr>
        <w:spacing w:line="300" w:lineRule="auto"/>
        <w:ind w:firstLine="238"/>
        <w:jc w:val="center"/>
        <w:rPr>
          <w:rFonts w:ascii="Times New Roman" w:hAnsi="Times New Roman" w:cs="Times New Roman"/>
          <w:i/>
          <w:sz w:val="26"/>
          <w:szCs w:val="26"/>
        </w:rPr>
      </w:pPr>
      <w:r w:rsidRPr="006D5779">
        <w:rPr>
          <w:rFonts w:ascii="Times New Roman" w:hAnsi="Times New Roman" w:cs="Times New Roman"/>
          <w:i/>
          <w:sz w:val="26"/>
          <w:szCs w:val="26"/>
        </w:rPr>
        <w:t>Spærringer i det danske Kyotoregister</w:t>
      </w:r>
    </w:p>
    <w:p w14:paraId="2591235E" w14:textId="7E695FB2" w:rsidR="006D5779" w:rsidRPr="006D5779" w:rsidRDefault="006D5779" w:rsidP="006D5779">
      <w:pPr>
        <w:spacing w:line="300" w:lineRule="auto"/>
        <w:ind w:firstLine="238"/>
        <w:rPr>
          <w:rFonts w:ascii="Times New Roman" w:hAnsi="Times New Roman" w:cs="Times New Roman"/>
          <w:sz w:val="26"/>
          <w:szCs w:val="26"/>
        </w:rPr>
      </w:pPr>
      <w:r w:rsidRPr="006D5779">
        <w:rPr>
          <w:rFonts w:ascii="Times New Roman" w:hAnsi="Times New Roman" w:cs="Times New Roman"/>
          <w:b/>
          <w:sz w:val="26"/>
          <w:szCs w:val="26"/>
        </w:rPr>
        <w:t>§ 39.</w:t>
      </w:r>
      <w:r w:rsidRPr="006D5779">
        <w:rPr>
          <w:rFonts w:ascii="Times New Roman" w:hAnsi="Times New Roman" w:cs="Times New Roman"/>
          <w:sz w:val="26"/>
          <w:szCs w:val="26"/>
        </w:rPr>
        <w:t xml:space="preserve"> Eksisterende spærringer i det danske Kyotoregister opretholdes, s</w:t>
      </w:r>
      <w:r>
        <w:rPr>
          <w:rFonts w:ascii="Times New Roman" w:hAnsi="Times New Roman" w:cs="Times New Roman"/>
          <w:sz w:val="26"/>
          <w:szCs w:val="26"/>
        </w:rPr>
        <w:t xml:space="preserve">åledes at CDM-klimakreditter af </w:t>
      </w:r>
      <w:r w:rsidRPr="006D5779">
        <w:rPr>
          <w:rFonts w:ascii="Times New Roman" w:hAnsi="Times New Roman" w:cs="Times New Roman"/>
          <w:sz w:val="26"/>
          <w:szCs w:val="26"/>
        </w:rPr>
        <w:t>typerne T-CER og L-CER ikke må indsættes på registrets konti.</w:t>
      </w:r>
    </w:p>
    <w:p w14:paraId="4C06A4AA" w14:textId="77777777" w:rsidR="006D5779" w:rsidRPr="006D5779" w:rsidRDefault="006D5779" w:rsidP="00C552ED">
      <w:pPr>
        <w:spacing w:after="0" w:line="300" w:lineRule="auto"/>
        <w:ind w:firstLine="238"/>
        <w:jc w:val="center"/>
        <w:rPr>
          <w:rFonts w:ascii="Times New Roman" w:hAnsi="Times New Roman" w:cs="Times New Roman"/>
          <w:sz w:val="26"/>
          <w:szCs w:val="26"/>
        </w:rPr>
      </w:pPr>
      <w:r w:rsidRPr="006D5779">
        <w:rPr>
          <w:rFonts w:ascii="Times New Roman" w:hAnsi="Times New Roman" w:cs="Times New Roman"/>
          <w:sz w:val="26"/>
          <w:szCs w:val="26"/>
        </w:rPr>
        <w:t>Kapitel 12</w:t>
      </w:r>
    </w:p>
    <w:p w14:paraId="35E7ED98" w14:textId="77777777" w:rsidR="006D5779" w:rsidRPr="006D5779" w:rsidRDefault="006D5779" w:rsidP="006D5779">
      <w:pPr>
        <w:spacing w:line="300" w:lineRule="auto"/>
        <w:ind w:firstLine="238"/>
        <w:jc w:val="center"/>
        <w:rPr>
          <w:rFonts w:ascii="Times New Roman" w:hAnsi="Times New Roman" w:cs="Times New Roman"/>
          <w:i/>
          <w:sz w:val="26"/>
          <w:szCs w:val="26"/>
        </w:rPr>
      </w:pPr>
      <w:r w:rsidRPr="006D5779">
        <w:rPr>
          <w:rFonts w:ascii="Times New Roman" w:hAnsi="Times New Roman" w:cs="Times New Roman"/>
          <w:i/>
          <w:sz w:val="26"/>
          <w:szCs w:val="26"/>
        </w:rPr>
        <w:t>Ikrafttræden og overgangsbestemmelser</w:t>
      </w:r>
    </w:p>
    <w:p w14:paraId="1D929FE9" w14:textId="7DA60E3D" w:rsidR="006D5779" w:rsidRPr="006D5779" w:rsidRDefault="006D5779" w:rsidP="006D5779">
      <w:pPr>
        <w:spacing w:after="0" w:line="300" w:lineRule="auto"/>
        <w:ind w:firstLine="238"/>
        <w:rPr>
          <w:rFonts w:ascii="Times New Roman" w:hAnsi="Times New Roman" w:cs="Times New Roman"/>
          <w:sz w:val="26"/>
          <w:szCs w:val="26"/>
        </w:rPr>
      </w:pPr>
      <w:r w:rsidRPr="006D5779">
        <w:rPr>
          <w:rFonts w:ascii="Times New Roman" w:hAnsi="Times New Roman" w:cs="Times New Roman"/>
          <w:b/>
          <w:sz w:val="26"/>
          <w:szCs w:val="26"/>
        </w:rPr>
        <w:t>§ 40.</w:t>
      </w:r>
      <w:r w:rsidRPr="006D5779">
        <w:rPr>
          <w:rFonts w:ascii="Times New Roman" w:hAnsi="Times New Roman" w:cs="Times New Roman"/>
          <w:sz w:val="26"/>
          <w:szCs w:val="26"/>
        </w:rPr>
        <w:t xml:space="preserve"> Bekendtgørelsen træder i kraft den 1. januar 202</w:t>
      </w:r>
      <w:del w:id="34" w:author="Forfatter">
        <w:r w:rsidRPr="006D5779" w:rsidDel="00BD08D3">
          <w:rPr>
            <w:rFonts w:ascii="Times New Roman" w:hAnsi="Times New Roman" w:cs="Times New Roman"/>
            <w:sz w:val="26"/>
            <w:szCs w:val="26"/>
          </w:rPr>
          <w:delText>4</w:delText>
        </w:r>
      </w:del>
      <w:ins w:id="35" w:author="Forfatter">
        <w:r w:rsidR="00BD08D3">
          <w:rPr>
            <w:rFonts w:ascii="Times New Roman" w:hAnsi="Times New Roman" w:cs="Times New Roman"/>
            <w:sz w:val="26"/>
            <w:szCs w:val="26"/>
          </w:rPr>
          <w:t>5</w:t>
        </w:r>
      </w:ins>
      <w:r w:rsidRPr="006D5779">
        <w:rPr>
          <w:rFonts w:ascii="Times New Roman" w:hAnsi="Times New Roman" w:cs="Times New Roman"/>
          <w:sz w:val="26"/>
          <w:szCs w:val="26"/>
        </w:rPr>
        <w:t>.</w:t>
      </w:r>
    </w:p>
    <w:p w14:paraId="1D0D7042" w14:textId="77777777" w:rsidR="006D5779" w:rsidRPr="006D5779" w:rsidDel="00BD08D3" w:rsidRDefault="006D5779" w:rsidP="006D5779">
      <w:pPr>
        <w:spacing w:after="0" w:line="300" w:lineRule="auto"/>
        <w:ind w:firstLine="238"/>
        <w:rPr>
          <w:del w:id="36" w:author="Forfatter"/>
          <w:rFonts w:ascii="Times New Roman" w:hAnsi="Times New Roman" w:cs="Times New Roman"/>
          <w:sz w:val="26"/>
          <w:szCs w:val="26"/>
        </w:rPr>
      </w:pPr>
      <w:r w:rsidRPr="006D5779">
        <w:rPr>
          <w:rFonts w:ascii="Times New Roman" w:hAnsi="Times New Roman" w:cs="Times New Roman"/>
          <w:sz w:val="26"/>
          <w:szCs w:val="26"/>
        </w:rPr>
        <w:t xml:space="preserve">Stk. 2. </w:t>
      </w:r>
      <w:del w:id="37" w:author="Forfatter">
        <w:r w:rsidRPr="006D5779" w:rsidDel="00BD08D3">
          <w:rPr>
            <w:rFonts w:ascii="Times New Roman" w:hAnsi="Times New Roman" w:cs="Times New Roman"/>
            <w:sz w:val="26"/>
            <w:szCs w:val="26"/>
          </w:rPr>
          <w:delText>Følgende bekendtgørelser ophæves:</w:delText>
        </w:r>
      </w:del>
    </w:p>
    <w:p w14:paraId="279859D0" w14:textId="33FBC101" w:rsidR="006D5779" w:rsidRPr="006D5779" w:rsidRDefault="006D5779" w:rsidP="00BD08D3">
      <w:pPr>
        <w:spacing w:after="0" w:line="300" w:lineRule="auto"/>
        <w:ind w:firstLine="238"/>
        <w:rPr>
          <w:rFonts w:ascii="Times New Roman" w:hAnsi="Times New Roman" w:cs="Times New Roman"/>
          <w:sz w:val="26"/>
          <w:szCs w:val="26"/>
        </w:rPr>
      </w:pPr>
      <w:del w:id="38" w:author="Forfatter">
        <w:r w:rsidRPr="006D5779" w:rsidDel="00BD08D3">
          <w:rPr>
            <w:rFonts w:ascii="Times New Roman" w:hAnsi="Times New Roman" w:cs="Times New Roman"/>
            <w:sz w:val="26"/>
            <w:szCs w:val="26"/>
          </w:rPr>
          <w:delText xml:space="preserve">1) </w:delText>
        </w:r>
      </w:del>
      <w:r w:rsidRPr="006D5779">
        <w:rPr>
          <w:rFonts w:ascii="Times New Roman" w:hAnsi="Times New Roman" w:cs="Times New Roman"/>
          <w:sz w:val="26"/>
          <w:szCs w:val="26"/>
        </w:rPr>
        <w:t xml:space="preserve">Bekendtgørelse nr. </w:t>
      </w:r>
      <w:ins w:id="39" w:author="Forfatter">
        <w:r w:rsidR="00BD08D3">
          <w:rPr>
            <w:rFonts w:ascii="Times New Roman" w:hAnsi="Times New Roman" w:cs="Times New Roman"/>
            <w:sz w:val="26"/>
            <w:szCs w:val="26"/>
          </w:rPr>
          <w:t>1819</w:t>
        </w:r>
      </w:ins>
      <w:del w:id="40" w:author="Forfatter">
        <w:r w:rsidRPr="006D5779" w:rsidDel="00BD08D3">
          <w:rPr>
            <w:rFonts w:ascii="Times New Roman" w:hAnsi="Times New Roman" w:cs="Times New Roman"/>
            <w:sz w:val="26"/>
            <w:szCs w:val="26"/>
          </w:rPr>
          <w:delText>2134</w:delText>
        </w:r>
      </w:del>
      <w:r w:rsidRPr="006D5779">
        <w:rPr>
          <w:rFonts w:ascii="Times New Roman" w:hAnsi="Times New Roman" w:cs="Times New Roman"/>
          <w:sz w:val="26"/>
          <w:szCs w:val="26"/>
        </w:rPr>
        <w:t xml:space="preserve"> af 2</w:t>
      </w:r>
      <w:del w:id="41" w:author="Forfatter">
        <w:r w:rsidRPr="006D5779" w:rsidDel="00BD08D3">
          <w:rPr>
            <w:rFonts w:ascii="Times New Roman" w:hAnsi="Times New Roman" w:cs="Times New Roman"/>
            <w:sz w:val="26"/>
            <w:szCs w:val="26"/>
          </w:rPr>
          <w:delText>1</w:delText>
        </w:r>
      </w:del>
      <w:ins w:id="42" w:author="Forfatter">
        <w:r w:rsidR="00BD08D3">
          <w:rPr>
            <w:rFonts w:ascii="Times New Roman" w:hAnsi="Times New Roman" w:cs="Times New Roman"/>
            <w:sz w:val="26"/>
            <w:szCs w:val="26"/>
          </w:rPr>
          <w:t>8</w:t>
        </w:r>
      </w:ins>
      <w:r w:rsidRPr="006D5779">
        <w:rPr>
          <w:rFonts w:ascii="Times New Roman" w:hAnsi="Times New Roman" w:cs="Times New Roman"/>
          <w:sz w:val="26"/>
          <w:szCs w:val="26"/>
        </w:rPr>
        <w:t>. december 202</w:t>
      </w:r>
      <w:ins w:id="43" w:author="Forfatter">
        <w:r w:rsidR="00BD08D3">
          <w:rPr>
            <w:rFonts w:ascii="Times New Roman" w:hAnsi="Times New Roman" w:cs="Times New Roman"/>
            <w:sz w:val="26"/>
            <w:szCs w:val="26"/>
          </w:rPr>
          <w:t>3</w:t>
        </w:r>
      </w:ins>
      <w:del w:id="44" w:author="Forfatter">
        <w:r w:rsidRPr="006D5779" w:rsidDel="00BD08D3">
          <w:rPr>
            <w:rFonts w:ascii="Times New Roman" w:hAnsi="Times New Roman" w:cs="Times New Roman"/>
            <w:sz w:val="26"/>
            <w:szCs w:val="26"/>
          </w:rPr>
          <w:delText>0</w:delText>
        </w:r>
      </w:del>
      <w:r w:rsidRPr="006D5779">
        <w:rPr>
          <w:rFonts w:ascii="Times New Roman" w:hAnsi="Times New Roman" w:cs="Times New Roman"/>
          <w:sz w:val="26"/>
          <w:szCs w:val="26"/>
        </w:rPr>
        <w:t xml:space="preserve"> om CO</w:t>
      </w:r>
      <w:r w:rsidRPr="00026300">
        <w:rPr>
          <w:rFonts w:ascii="Times New Roman" w:hAnsi="Times New Roman" w:cs="Times New Roman"/>
          <w:sz w:val="26"/>
          <w:szCs w:val="26"/>
          <w:vertAlign w:val="subscript"/>
          <w:rPrChange w:id="45" w:author="Forfatter">
            <w:rPr>
              <w:rFonts w:ascii="Times New Roman" w:hAnsi="Times New Roman" w:cs="Times New Roman"/>
              <w:sz w:val="26"/>
              <w:szCs w:val="26"/>
            </w:rPr>
          </w:rPrChange>
        </w:rPr>
        <w:t>2</w:t>
      </w:r>
    </w:p>
    <w:p w14:paraId="1ABA3F21" w14:textId="5A4E8164" w:rsidR="006D5779" w:rsidRPr="006D5779" w:rsidRDefault="006D5779" w:rsidP="006D5779">
      <w:pPr>
        <w:spacing w:after="0" w:line="300" w:lineRule="auto"/>
        <w:ind w:firstLine="238"/>
        <w:rPr>
          <w:rFonts w:ascii="Times New Roman" w:hAnsi="Times New Roman" w:cs="Times New Roman"/>
          <w:sz w:val="26"/>
          <w:szCs w:val="26"/>
        </w:rPr>
      </w:pPr>
      <w:r w:rsidRPr="006D5779">
        <w:rPr>
          <w:rFonts w:ascii="Times New Roman" w:hAnsi="Times New Roman" w:cs="Times New Roman"/>
          <w:sz w:val="26"/>
          <w:szCs w:val="26"/>
        </w:rPr>
        <w:t>-kvoter m.v.</w:t>
      </w:r>
      <w:ins w:id="46" w:author="Forfatter">
        <w:r w:rsidR="003B2E53">
          <w:rPr>
            <w:rFonts w:ascii="Times New Roman" w:hAnsi="Times New Roman" w:cs="Times New Roman"/>
            <w:sz w:val="26"/>
            <w:szCs w:val="26"/>
          </w:rPr>
          <w:t>,</w:t>
        </w:r>
        <w:r w:rsidR="00BD08D3">
          <w:rPr>
            <w:rFonts w:ascii="Times New Roman" w:hAnsi="Times New Roman" w:cs="Times New Roman"/>
            <w:sz w:val="26"/>
            <w:szCs w:val="26"/>
          </w:rPr>
          <w:t xml:space="preserve"> ophæves.</w:t>
        </w:r>
      </w:ins>
    </w:p>
    <w:p w14:paraId="28883358" w14:textId="2334BC93" w:rsidR="006D5779" w:rsidDel="00BD08D3" w:rsidRDefault="006D5779" w:rsidP="0029431B">
      <w:pPr>
        <w:spacing w:line="300" w:lineRule="auto"/>
        <w:ind w:firstLine="238"/>
        <w:rPr>
          <w:del w:id="47" w:author="Forfatter"/>
          <w:rFonts w:ascii="Times New Roman" w:hAnsi="Times New Roman" w:cs="Times New Roman"/>
          <w:sz w:val="26"/>
          <w:szCs w:val="26"/>
        </w:rPr>
      </w:pPr>
      <w:del w:id="48" w:author="Forfatter">
        <w:r w:rsidRPr="006D5779" w:rsidDel="00BD08D3">
          <w:rPr>
            <w:rFonts w:ascii="Times New Roman" w:hAnsi="Times New Roman" w:cs="Times New Roman"/>
            <w:sz w:val="26"/>
            <w:szCs w:val="26"/>
          </w:rPr>
          <w:delText>2) Bekendtgørelse nr. 2255 af 2. december 2021 om gebyr og anden be</w:delText>
        </w:r>
        <w:r w:rsidDel="00BD08D3">
          <w:rPr>
            <w:rFonts w:ascii="Times New Roman" w:hAnsi="Times New Roman" w:cs="Times New Roman"/>
            <w:sz w:val="26"/>
            <w:szCs w:val="26"/>
          </w:rPr>
          <w:delText>taling for ydelser efter lov om CO2</w:delText>
        </w:r>
        <w:r w:rsidRPr="006D5779" w:rsidDel="00BD08D3">
          <w:rPr>
            <w:rFonts w:ascii="Times New Roman" w:hAnsi="Times New Roman" w:cs="Times New Roman"/>
            <w:sz w:val="26"/>
            <w:szCs w:val="26"/>
          </w:rPr>
          <w:delText>-kvoter.</w:delText>
        </w:r>
      </w:del>
    </w:p>
    <w:p w14:paraId="0A384AFB" w14:textId="77777777" w:rsidR="0029431B" w:rsidRPr="006D5779" w:rsidRDefault="0029431B" w:rsidP="0029431B">
      <w:pPr>
        <w:spacing w:line="300" w:lineRule="auto"/>
        <w:ind w:firstLine="238"/>
        <w:rPr>
          <w:rFonts w:ascii="Times New Roman" w:hAnsi="Times New Roman" w:cs="Times New Roman"/>
          <w:sz w:val="26"/>
          <w:szCs w:val="26"/>
        </w:rPr>
      </w:pPr>
    </w:p>
    <w:p w14:paraId="0C26924F" w14:textId="20A0EC4B" w:rsidR="006D5779" w:rsidRPr="0029431B" w:rsidRDefault="006D5779" w:rsidP="0029431B">
      <w:pPr>
        <w:spacing w:line="300" w:lineRule="auto"/>
        <w:ind w:firstLine="238"/>
        <w:jc w:val="center"/>
        <w:rPr>
          <w:rFonts w:ascii="Times New Roman" w:hAnsi="Times New Roman" w:cs="Times New Roman"/>
          <w:i/>
          <w:sz w:val="26"/>
          <w:szCs w:val="26"/>
        </w:rPr>
      </w:pPr>
      <w:r w:rsidRPr="0029431B">
        <w:rPr>
          <w:rFonts w:ascii="Times New Roman" w:hAnsi="Times New Roman" w:cs="Times New Roman"/>
          <w:i/>
          <w:sz w:val="26"/>
          <w:szCs w:val="26"/>
        </w:rPr>
        <w:t xml:space="preserve">Klima-, Energi- og Forsyningsministeriet, den </w:t>
      </w:r>
      <w:del w:id="49" w:author="Forfatter">
        <w:r w:rsidRPr="0029431B" w:rsidDel="00D52D4B">
          <w:rPr>
            <w:rFonts w:ascii="Times New Roman" w:hAnsi="Times New Roman" w:cs="Times New Roman"/>
            <w:i/>
            <w:sz w:val="26"/>
            <w:szCs w:val="26"/>
          </w:rPr>
          <w:delText>28</w:delText>
        </w:r>
      </w:del>
      <w:ins w:id="50" w:author="Forfatter">
        <w:r w:rsidR="00D52D4B">
          <w:rPr>
            <w:rFonts w:ascii="Times New Roman" w:hAnsi="Times New Roman" w:cs="Times New Roman"/>
            <w:i/>
            <w:sz w:val="26"/>
            <w:szCs w:val="26"/>
          </w:rPr>
          <w:t>xx</w:t>
        </w:r>
      </w:ins>
      <w:r w:rsidRPr="0029431B">
        <w:rPr>
          <w:rFonts w:ascii="Times New Roman" w:hAnsi="Times New Roman" w:cs="Times New Roman"/>
          <w:i/>
          <w:sz w:val="26"/>
          <w:szCs w:val="26"/>
        </w:rPr>
        <w:t>. december 202</w:t>
      </w:r>
      <w:del w:id="51" w:author="Forfatter">
        <w:r w:rsidRPr="0029431B" w:rsidDel="00D52D4B">
          <w:rPr>
            <w:rFonts w:ascii="Times New Roman" w:hAnsi="Times New Roman" w:cs="Times New Roman"/>
            <w:i/>
            <w:sz w:val="26"/>
            <w:szCs w:val="26"/>
          </w:rPr>
          <w:delText>3</w:delText>
        </w:r>
      </w:del>
      <w:ins w:id="52" w:author="Forfatter">
        <w:r w:rsidR="00D52D4B">
          <w:rPr>
            <w:rFonts w:ascii="Times New Roman" w:hAnsi="Times New Roman" w:cs="Times New Roman"/>
            <w:i/>
            <w:sz w:val="26"/>
            <w:szCs w:val="26"/>
          </w:rPr>
          <w:t>4</w:t>
        </w:r>
      </w:ins>
    </w:p>
    <w:p w14:paraId="3EC7A449" w14:textId="77777777" w:rsidR="006D5779" w:rsidRPr="006D5779" w:rsidRDefault="006D5779" w:rsidP="006D5779">
      <w:pPr>
        <w:spacing w:line="300" w:lineRule="auto"/>
        <w:ind w:firstLine="238"/>
        <w:jc w:val="center"/>
        <w:rPr>
          <w:rFonts w:ascii="Times New Roman" w:hAnsi="Times New Roman" w:cs="Times New Roman"/>
          <w:sz w:val="26"/>
          <w:szCs w:val="26"/>
        </w:rPr>
      </w:pPr>
      <w:r w:rsidRPr="006D5779">
        <w:rPr>
          <w:rFonts w:ascii="Times New Roman" w:hAnsi="Times New Roman" w:cs="Times New Roman"/>
          <w:sz w:val="26"/>
          <w:szCs w:val="26"/>
        </w:rPr>
        <w:t>Lars Aagaard</w:t>
      </w:r>
    </w:p>
    <w:p w14:paraId="43737363" w14:textId="6F65CA10" w:rsidR="000C39F0" w:rsidRDefault="006D5779" w:rsidP="006D5779">
      <w:pPr>
        <w:spacing w:line="300" w:lineRule="auto"/>
        <w:ind w:firstLine="238"/>
        <w:jc w:val="right"/>
        <w:rPr>
          <w:rFonts w:ascii="Times New Roman" w:hAnsi="Times New Roman" w:cs="Times New Roman"/>
          <w:sz w:val="26"/>
          <w:szCs w:val="26"/>
        </w:rPr>
      </w:pPr>
      <w:r w:rsidRPr="006D5779">
        <w:rPr>
          <w:rFonts w:ascii="Times New Roman" w:hAnsi="Times New Roman" w:cs="Times New Roman"/>
          <w:sz w:val="26"/>
          <w:szCs w:val="26"/>
        </w:rPr>
        <w:lastRenderedPageBreak/>
        <w:t>/ Iben Møller Søndergård</w:t>
      </w:r>
    </w:p>
    <w:p w14:paraId="68DBFDEE" w14:textId="282190DC" w:rsidR="00E6045C" w:rsidRDefault="000C39F0">
      <w:pPr>
        <w:rPr>
          <w:rFonts w:ascii="Times New Roman" w:hAnsi="Times New Roman" w:cs="Times New Roman"/>
          <w:sz w:val="26"/>
          <w:szCs w:val="26"/>
        </w:rPr>
      </w:pPr>
      <w:r>
        <w:rPr>
          <w:rFonts w:ascii="Times New Roman" w:hAnsi="Times New Roman" w:cs="Times New Roman"/>
          <w:sz w:val="26"/>
          <w:szCs w:val="26"/>
        </w:rPr>
        <w:br w:type="page"/>
      </w:r>
    </w:p>
    <w:sectPr w:rsidR="00E6045C">
      <w:pgSz w:w="11906" w:h="16838"/>
      <w:pgMar w:top="1701" w:right="1134" w:bottom="1701"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D31A437" w14:textId="77777777" w:rsidR="008B117D" w:rsidRDefault="008B117D" w:rsidP="00962115">
      <w:pPr>
        <w:spacing w:after="0" w:line="240" w:lineRule="auto"/>
      </w:pPr>
      <w:r>
        <w:separator/>
      </w:r>
    </w:p>
  </w:endnote>
  <w:endnote w:type="continuationSeparator" w:id="0">
    <w:p w14:paraId="68187AB7" w14:textId="77777777" w:rsidR="008B117D" w:rsidRDefault="008B117D" w:rsidP="00962115">
      <w:pPr>
        <w:spacing w:after="0" w:line="240" w:lineRule="auto"/>
      </w:pPr>
      <w:r>
        <w:continuationSeparator/>
      </w:r>
    </w:p>
  </w:endnote>
  <w:endnote w:id="1">
    <w:p w14:paraId="66946858" w14:textId="6A52F1D1" w:rsidR="000C39F0" w:rsidRPr="000C39F0" w:rsidRDefault="000C39F0" w:rsidP="000C39F0">
      <w:pPr>
        <w:pStyle w:val="Slutnotetekst"/>
        <w:jc w:val="both"/>
        <w:rPr>
          <w:rFonts w:ascii="Times New Roman" w:hAnsi="Times New Roman" w:cs="Times New Roman"/>
        </w:rPr>
      </w:pPr>
      <w:r w:rsidRPr="00962115">
        <w:rPr>
          <w:rStyle w:val="Slutnotehenvisning"/>
          <w:rFonts w:ascii="Times New Roman" w:hAnsi="Times New Roman" w:cs="Times New Roman"/>
        </w:rPr>
        <w:endnoteRef/>
      </w:r>
      <w:r w:rsidRPr="00962115">
        <w:rPr>
          <w:rFonts w:ascii="Times New Roman" w:hAnsi="Times New Roman" w:cs="Times New Roman"/>
        </w:rPr>
        <w:t xml:space="preserve"> </w:t>
      </w:r>
      <w:r w:rsidRPr="000C39F0">
        <w:rPr>
          <w:rFonts w:ascii="Times New Roman" w:hAnsi="Times New Roman" w:cs="Times New Roman"/>
        </w:rPr>
        <w:t>Bekendtgørelsen indeholder bestemmelser, der gennemfører Europa-Parlamentets og Rådets direktiv 2003/87/EF af 13</w:t>
      </w:r>
      <w:r>
        <w:rPr>
          <w:rFonts w:ascii="Times New Roman" w:hAnsi="Times New Roman" w:cs="Times New Roman"/>
        </w:rPr>
        <w:t xml:space="preserve">. oktober 2003 om et system for </w:t>
      </w:r>
      <w:r w:rsidRPr="000C39F0">
        <w:rPr>
          <w:rFonts w:ascii="Times New Roman" w:hAnsi="Times New Roman" w:cs="Times New Roman"/>
        </w:rPr>
        <w:t>handel med kvoter for drivhusgasemissioner i Unionen og om ændring af Rådets direktiv 96/61/EF, EU-Tidende 2003,</w:t>
      </w:r>
      <w:r>
        <w:rPr>
          <w:rFonts w:ascii="Times New Roman" w:hAnsi="Times New Roman" w:cs="Times New Roman"/>
        </w:rPr>
        <w:t xml:space="preserve"> nr. L 275, side 32, som ændret </w:t>
      </w:r>
      <w:r w:rsidRPr="000C39F0">
        <w:rPr>
          <w:rFonts w:ascii="Times New Roman" w:hAnsi="Times New Roman" w:cs="Times New Roman"/>
        </w:rPr>
        <w:t>senest ved Europa-Parlamentets og Rådets direktiv (EU) 2023/958 af 10. maj 2023 om ændring af direktiv 2003/87/EF for så vidt angår luftfartens bidrag</w:t>
      </w:r>
    </w:p>
    <w:p w14:paraId="329D6CD3" w14:textId="6FACAD3A" w:rsidR="00015976" w:rsidRPr="00962115" w:rsidRDefault="000C39F0" w:rsidP="000C39F0">
      <w:pPr>
        <w:pStyle w:val="Slutnotetekst"/>
        <w:jc w:val="both"/>
        <w:rPr>
          <w:rFonts w:ascii="Times New Roman" w:hAnsi="Times New Roman" w:cs="Times New Roman"/>
        </w:rPr>
      </w:pPr>
      <w:r w:rsidRPr="000C39F0">
        <w:rPr>
          <w:rFonts w:ascii="Times New Roman" w:hAnsi="Times New Roman" w:cs="Times New Roman"/>
        </w:rPr>
        <w:t>til Unionens emissionsreduktionsmål for økonomien som helhed og passende gennemførelse af en global markedsbas</w:t>
      </w:r>
      <w:r>
        <w:rPr>
          <w:rFonts w:ascii="Times New Roman" w:hAnsi="Times New Roman" w:cs="Times New Roman"/>
        </w:rPr>
        <w:t xml:space="preserve">eret foranstaltning, EU-Tidende </w:t>
      </w:r>
      <w:r w:rsidRPr="000C39F0">
        <w:rPr>
          <w:rFonts w:ascii="Times New Roman" w:hAnsi="Times New Roman" w:cs="Times New Roman"/>
        </w:rPr>
        <w:t>2023, nr. L 130, side 115 og ved Europa-Parlamentets og Rådets direktiv (EU) 2023/959 af 10. maj 2023 om ændri</w:t>
      </w:r>
      <w:r>
        <w:rPr>
          <w:rFonts w:ascii="Times New Roman" w:hAnsi="Times New Roman" w:cs="Times New Roman"/>
        </w:rPr>
        <w:t xml:space="preserve">ng af direktiv 2003/87/EF om et </w:t>
      </w:r>
      <w:r w:rsidRPr="000C39F0">
        <w:rPr>
          <w:rFonts w:ascii="Times New Roman" w:hAnsi="Times New Roman" w:cs="Times New Roman"/>
        </w:rPr>
        <w:t xml:space="preserve">system for handel med kvoter for drivhusgasemissioner i Unionen og afgørelse (EU) 2015/1814 om oprettelse og drift </w:t>
      </w:r>
      <w:r>
        <w:rPr>
          <w:rFonts w:ascii="Times New Roman" w:hAnsi="Times New Roman" w:cs="Times New Roman"/>
        </w:rPr>
        <w:t xml:space="preserve">af en markedsstabilitetsreserve </w:t>
      </w:r>
      <w:r w:rsidRPr="000C39F0">
        <w:rPr>
          <w:rFonts w:ascii="Times New Roman" w:hAnsi="Times New Roman" w:cs="Times New Roman"/>
        </w:rPr>
        <w:t>i forbindelse med Unionens system for handel med kvoter for drivhusgasemissioner, E</w:t>
      </w:r>
      <w:r>
        <w:rPr>
          <w:rFonts w:ascii="Times New Roman" w:hAnsi="Times New Roman" w:cs="Times New Roman"/>
        </w:rPr>
        <w:t xml:space="preserve">U-Tidende 2023, nr. L 130, side 134. I bekendtgørelsen er </w:t>
      </w:r>
      <w:r w:rsidRPr="000C39F0">
        <w:rPr>
          <w:rFonts w:ascii="Times New Roman" w:hAnsi="Times New Roman" w:cs="Times New Roman"/>
        </w:rPr>
        <w:t xml:space="preserve">der medtaget visse bestemmelser fra Europa-Parlamentets og Rådets forordning (EU) 2015/757 af 29. april 2015 </w:t>
      </w:r>
      <w:r>
        <w:rPr>
          <w:rFonts w:ascii="Times New Roman" w:hAnsi="Times New Roman" w:cs="Times New Roman"/>
        </w:rPr>
        <w:t xml:space="preserve">om overvågning, rapportering og </w:t>
      </w:r>
      <w:r w:rsidRPr="000C39F0">
        <w:rPr>
          <w:rFonts w:ascii="Times New Roman" w:hAnsi="Times New Roman" w:cs="Times New Roman"/>
        </w:rPr>
        <w:t>verifikation af CO2-emissioner fra søtransport og om ændring af direktiv 2009/16/EF, EU-Tidende 2023, nr. L 123,</w:t>
      </w:r>
      <w:r>
        <w:rPr>
          <w:rFonts w:ascii="Times New Roman" w:hAnsi="Times New Roman" w:cs="Times New Roman"/>
        </w:rPr>
        <w:t xml:space="preserve"> side 55, som senest ændret ved </w:t>
      </w:r>
      <w:r w:rsidRPr="000C39F0">
        <w:rPr>
          <w:rFonts w:ascii="Times New Roman" w:hAnsi="Times New Roman" w:cs="Times New Roman"/>
        </w:rPr>
        <w:t>Europa-Parlamentets og Rådets forordning (EU) 2023/957 af 10. maj 2023 om ændring af forordning (EU) 2015/757 fo</w:t>
      </w:r>
      <w:r>
        <w:rPr>
          <w:rFonts w:ascii="Times New Roman" w:hAnsi="Times New Roman" w:cs="Times New Roman"/>
        </w:rPr>
        <w:t xml:space="preserve">r at muliggøre medtagelse </w:t>
      </w:r>
      <w:r w:rsidRPr="000C39F0">
        <w:rPr>
          <w:rFonts w:ascii="Times New Roman" w:hAnsi="Times New Roman" w:cs="Times New Roman"/>
        </w:rPr>
        <w:t>af søtransportaktiviteter i EU᾽s emissionshandelssystem og overvågning, rapportering o</w:t>
      </w:r>
      <w:r>
        <w:rPr>
          <w:rFonts w:ascii="Times New Roman" w:hAnsi="Times New Roman" w:cs="Times New Roman"/>
        </w:rPr>
        <w:t xml:space="preserve">g verifikation af emissioner af yderligere drivhusgasser og </w:t>
      </w:r>
      <w:r w:rsidRPr="000C39F0">
        <w:rPr>
          <w:rFonts w:ascii="Times New Roman" w:hAnsi="Times New Roman" w:cs="Times New Roman"/>
        </w:rPr>
        <w:t>emissioner fra yderligere skibstyper, EU-Tidende 2023, nr. L 130, side 105. Ifølge artikel 288 i EUF-traktaten gælder e</w:t>
      </w:r>
      <w:r>
        <w:rPr>
          <w:rFonts w:ascii="Times New Roman" w:hAnsi="Times New Roman" w:cs="Times New Roman"/>
        </w:rPr>
        <w:t xml:space="preserve">n forordning umiddelbart i hver </w:t>
      </w:r>
      <w:r w:rsidRPr="000C39F0">
        <w:rPr>
          <w:rFonts w:ascii="Times New Roman" w:hAnsi="Times New Roman" w:cs="Times New Roman"/>
        </w:rPr>
        <w:t xml:space="preserve">medlemsstat. Gengivelsen af disse bestemmelser i bekendtgørelsen er således udelukkende begrundet i praktiske hensyn </w:t>
      </w:r>
      <w:r>
        <w:rPr>
          <w:rFonts w:ascii="Times New Roman" w:hAnsi="Times New Roman" w:cs="Times New Roman"/>
        </w:rPr>
        <w:t xml:space="preserve">og berører ikke forordningernes </w:t>
      </w:r>
      <w:r w:rsidRPr="000C39F0">
        <w:rPr>
          <w:rFonts w:ascii="Times New Roman" w:hAnsi="Times New Roman" w:cs="Times New Roman"/>
        </w:rPr>
        <w:t>umiddelbare gyldighed i Danmark.</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DC8815F" w14:textId="77777777" w:rsidR="008B117D" w:rsidRDefault="008B117D" w:rsidP="00962115">
      <w:pPr>
        <w:spacing w:after="0" w:line="240" w:lineRule="auto"/>
      </w:pPr>
      <w:r>
        <w:separator/>
      </w:r>
    </w:p>
  </w:footnote>
  <w:footnote w:type="continuationSeparator" w:id="0">
    <w:p w14:paraId="2017F9DE" w14:textId="77777777" w:rsidR="008B117D" w:rsidRDefault="008B117D" w:rsidP="0096211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B07BE3"/>
    <w:multiLevelType w:val="hybridMultilevel"/>
    <w:tmpl w:val="A84862BE"/>
    <w:lvl w:ilvl="0" w:tplc="04060001">
      <w:start w:val="1"/>
      <w:numFmt w:val="bullet"/>
      <w:lvlText w:val=""/>
      <w:lvlJc w:val="left"/>
      <w:pPr>
        <w:ind w:left="720" w:hanging="360"/>
      </w:pPr>
      <w:rPr>
        <w:rFonts w:ascii="Symbol" w:hAnsi="Symbol" w:hint="default"/>
      </w:rPr>
    </w:lvl>
    <w:lvl w:ilvl="1" w:tplc="04060003">
      <w:start w:val="1"/>
      <w:numFmt w:val="bullet"/>
      <w:lvlText w:val="o"/>
      <w:lvlJc w:val="left"/>
      <w:pPr>
        <w:ind w:left="1440" w:hanging="360"/>
      </w:pPr>
      <w:rPr>
        <w:rFonts w:ascii="Courier New" w:hAnsi="Courier New" w:cs="Courier New" w:hint="default"/>
      </w:rPr>
    </w:lvl>
    <w:lvl w:ilvl="2" w:tplc="04060005">
      <w:start w:val="1"/>
      <w:numFmt w:val="bullet"/>
      <w:lvlText w:val=""/>
      <w:lvlJc w:val="left"/>
      <w:pPr>
        <w:ind w:left="2160" w:hanging="360"/>
      </w:pPr>
      <w:rPr>
        <w:rFonts w:ascii="Wingdings" w:hAnsi="Wingdings" w:hint="default"/>
      </w:rPr>
    </w:lvl>
    <w:lvl w:ilvl="3" w:tplc="04060001">
      <w:start w:val="1"/>
      <w:numFmt w:val="bullet"/>
      <w:lvlText w:val=""/>
      <w:lvlJc w:val="left"/>
      <w:pPr>
        <w:ind w:left="2880" w:hanging="360"/>
      </w:pPr>
      <w:rPr>
        <w:rFonts w:ascii="Symbol" w:hAnsi="Symbol" w:hint="default"/>
      </w:rPr>
    </w:lvl>
    <w:lvl w:ilvl="4" w:tplc="04060003">
      <w:start w:val="1"/>
      <w:numFmt w:val="bullet"/>
      <w:lvlText w:val="o"/>
      <w:lvlJc w:val="left"/>
      <w:pPr>
        <w:ind w:left="3600" w:hanging="360"/>
      </w:pPr>
      <w:rPr>
        <w:rFonts w:ascii="Courier New" w:hAnsi="Courier New" w:cs="Courier New" w:hint="default"/>
      </w:rPr>
    </w:lvl>
    <w:lvl w:ilvl="5" w:tplc="04060005">
      <w:start w:val="1"/>
      <w:numFmt w:val="bullet"/>
      <w:lvlText w:val=""/>
      <w:lvlJc w:val="left"/>
      <w:pPr>
        <w:ind w:left="4320" w:hanging="360"/>
      </w:pPr>
      <w:rPr>
        <w:rFonts w:ascii="Wingdings" w:hAnsi="Wingdings" w:hint="default"/>
      </w:rPr>
    </w:lvl>
    <w:lvl w:ilvl="6" w:tplc="04060001">
      <w:start w:val="1"/>
      <w:numFmt w:val="bullet"/>
      <w:lvlText w:val=""/>
      <w:lvlJc w:val="left"/>
      <w:pPr>
        <w:ind w:left="5040" w:hanging="360"/>
      </w:pPr>
      <w:rPr>
        <w:rFonts w:ascii="Symbol" w:hAnsi="Symbol" w:hint="default"/>
      </w:rPr>
    </w:lvl>
    <w:lvl w:ilvl="7" w:tplc="04060003">
      <w:start w:val="1"/>
      <w:numFmt w:val="bullet"/>
      <w:lvlText w:val="o"/>
      <w:lvlJc w:val="left"/>
      <w:pPr>
        <w:ind w:left="5760" w:hanging="360"/>
      </w:pPr>
      <w:rPr>
        <w:rFonts w:ascii="Courier New" w:hAnsi="Courier New" w:cs="Courier New" w:hint="default"/>
      </w:rPr>
    </w:lvl>
    <w:lvl w:ilvl="8" w:tplc="04060005">
      <w:start w:val="1"/>
      <w:numFmt w:val="bullet"/>
      <w:lvlText w:val=""/>
      <w:lvlJc w:val="left"/>
      <w:pPr>
        <w:ind w:left="6480" w:hanging="360"/>
      </w:pPr>
      <w:rPr>
        <w:rFonts w:ascii="Wingdings" w:hAnsi="Wingdings" w:hint="default"/>
      </w:rPr>
    </w:lvl>
  </w:abstractNum>
  <w:abstractNum w:abstractNumId="1" w15:restartNumberingAfterBreak="0">
    <w:nsid w:val="0547288E"/>
    <w:multiLevelType w:val="hybridMultilevel"/>
    <w:tmpl w:val="B2C00172"/>
    <w:lvl w:ilvl="0" w:tplc="04060011">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 w15:restartNumberingAfterBreak="0">
    <w:nsid w:val="19A5106E"/>
    <w:multiLevelType w:val="hybridMultilevel"/>
    <w:tmpl w:val="DBBE8BA0"/>
    <w:lvl w:ilvl="0" w:tplc="04060001">
      <w:start w:val="1"/>
      <w:numFmt w:val="bullet"/>
      <w:lvlText w:val=""/>
      <w:lvlJc w:val="left"/>
      <w:pPr>
        <w:ind w:left="720" w:hanging="360"/>
      </w:pPr>
      <w:rPr>
        <w:rFonts w:ascii="Symbol" w:hAnsi="Symbol" w:hint="default"/>
      </w:rPr>
    </w:lvl>
    <w:lvl w:ilvl="1" w:tplc="04060003">
      <w:start w:val="1"/>
      <w:numFmt w:val="bullet"/>
      <w:lvlText w:val="o"/>
      <w:lvlJc w:val="left"/>
      <w:pPr>
        <w:ind w:left="1440" w:hanging="360"/>
      </w:pPr>
      <w:rPr>
        <w:rFonts w:ascii="Courier New" w:hAnsi="Courier New" w:cs="Courier New" w:hint="default"/>
      </w:rPr>
    </w:lvl>
    <w:lvl w:ilvl="2" w:tplc="04060005">
      <w:start w:val="1"/>
      <w:numFmt w:val="bullet"/>
      <w:lvlText w:val=""/>
      <w:lvlJc w:val="left"/>
      <w:pPr>
        <w:ind w:left="2160" w:hanging="360"/>
      </w:pPr>
      <w:rPr>
        <w:rFonts w:ascii="Wingdings" w:hAnsi="Wingdings" w:hint="default"/>
      </w:rPr>
    </w:lvl>
    <w:lvl w:ilvl="3" w:tplc="04060001">
      <w:start w:val="1"/>
      <w:numFmt w:val="bullet"/>
      <w:lvlText w:val=""/>
      <w:lvlJc w:val="left"/>
      <w:pPr>
        <w:ind w:left="2880" w:hanging="360"/>
      </w:pPr>
      <w:rPr>
        <w:rFonts w:ascii="Symbol" w:hAnsi="Symbol" w:hint="default"/>
      </w:rPr>
    </w:lvl>
    <w:lvl w:ilvl="4" w:tplc="04060003">
      <w:start w:val="1"/>
      <w:numFmt w:val="bullet"/>
      <w:lvlText w:val="o"/>
      <w:lvlJc w:val="left"/>
      <w:pPr>
        <w:ind w:left="3600" w:hanging="360"/>
      </w:pPr>
      <w:rPr>
        <w:rFonts w:ascii="Courier New" w:hAnsi="Courier New" w:cs="Courier New" w:hint="default"/>
      </w:rPr>
    </w:lvl>
    <w:lvl w:ilvl="5" w:tplc="04060005">
      <w:start w:val="1"/>
      <w:numFmt w:val="bullet"/>
      <w:lvlText w:val=""/>
      <w:lvlJc w:val="left"/>
      <w:pPr>
        <w:ind w:left="4320" w:hanging="360"/>
      </w:pPr>
      <w:rPr>
        <w:rFonts w:ascii="Wingdings" w:hAnsi="Wingdings" w:hint="default"/>
      </w:rPr>
    </w:lvl>
    <w:lvl w:ilvl="6" w:tplc="04060001">
      <w:start w:val="1"/>
      <w:numFmt w:val="bullet"/>
      <w:lvlText w:val=""/>
      <w:lvlJc w:val="left"/>
      <w:pPr>
        <w:ind w:left="5040" w:hanging="360"/>
      </w:pPr>
      <w:rPr>
        <w:rFonts w:ascii="Symbol" w:hAnsi="Symbol" w:hint="default"/>
      </w:rPr>
    </w:lvl>
    <w:lvl w:ilvl="7" w:tplc="04060003">
      <w:start w:val="1"/>
      <w:numFmt w:val="bullet"/>
      <w:lvlText w:val="o"/>
      <w:lvlJc w:val="left"/>
      <w:pPr>
        <w:ind w:left="5760" w:hanging="360"/>
      </w:pPr>
      <w:rPr>
        <w:rFonts w:ascii="Courier New" w:hAnsi="Courier New" w:cs="Courier New" w:hint="default"/>
      </w:rPr>
    </w:lvl>
    <w:lvl w:ilvl="8" w:tplc="04060005">
      <w:start w:val="1"/>
      <w:numFmt w:val="bullet"/>
      <w:lvlText w:val=""/>
      <w:lvlJc w:val="left"/>
      <w:pPr>
        <w:ind w:left="6480" w:hanging="360"/>
      </w:pPr>
      <w:rPr>
        <w:rFonts w:ascii="Wingdings" w:hAnsi="Wingdings" w:hint="default"/>
      </w:rPr>
    </w:lvl>
  </w:abstractNum>
  <w:abstractNum w:abstractNumId="3" w15:restartNumberingAfterBreak="0">
    <w:nsid w:val="22816927"/>
    <w:multiLevelType w:val="hybridMultilevel"/>
    <w:tmpl w:val="97A2B85E"/>
    <w:lvl w:ilvl="0" w:tplc="04060003">
      <w:start w:val="1"/>
      <w:numFmt w:val="bullet"/>
      <w:lvlText w:val="o"/>
      <w:lvlJc w:val="left"/>
      <w:pPr>
        <w:ind w:left="1800" w:hanging="360"/>
      </w:pPr>
      <w:rPr>
        <w:rFonts w:ascii="Courier New" w:hAnsi="Courier New" w:cs="Courier New" w:hint="default"/>
      </w:rPr>
    </w:lvl>
    <w:lvl w:ilvl="1" w:tplc="04060003">
      <w:start w:val="1"/>
      <w:numFmt w:val="bullet"/>
      <w:lvlText w:val="o"/>
      <w:lvlJc w:val="left"/>
      <w:pPr>
        <w:ind w:left="2520" w:hanging="360"/>
      </w:pPr>
      <w:rPr>
        <w:rFonts w:ascii="Courier New" w:hAnsi="Courier New" w:cs="Courier New" w:hint="default"/>
      </w:rPr>
    </w:lvl>
    <w:lvl w:ilvl="2" w:tplc="04060005">
      <w:start w:val="1"/>
      <w:numFmt w:val="bullet"/>
      <w:lvlText w:val=""/>
      <w:lvlJc w:val="left"/>
      <w:pPr>
        <w:ind w:left="3240" w:hanging="360"/>
      </w:pPr>
      <w:rPr>
        <w:rFonts w:ascii="Wingdings" w:hAnsi="Wingdings" w:hint="default"/>
      </w:rPr>
    </w:lvl>
    <w:lvl w:ilvl="3" w:tplc="04060001">
      <w:start w:val="1"/>
      <w:numFmt w:val="bullet"/>
      <w:lvlText w:val=""/>
      <w:lvlJc w:val="left"/>
      <w:pPr>
        <w:ind w:left="3960" w:hanging="360"/>
      </w:pPr>
      <w:rPr>
        <w:rFonts w:ascii="Symbol" w:hAnsi="Symbol" w:hint="default"/>
      </w:rPr>
    </w:lvl>
    <w:lvl w:ilvl="4" w:tplc="04060003">
      <w:start w:val="1"/>
      <w:numFmt w:val="bullet"/>
      <w:lvlText w:val="o"/>
      <w:lvlJc w:val="left"/>
      <w:pPr>
        <w:ind w:left="4680" w:hanging="360"/>
      </w:pPr>
      <w:rPr>
        <w:rFonts w:ascii="Courier New" w:hAnsi="Courier New" w:cs="Courier New" w:hint="default"/>
      </w:rPr>
    </w:lvl>
    <w:lvl w:ilvl="5" w:tplc="04060005">
      <w:start w:val="1"/>
      <w:numFmt w:val="bullet"/>
      <w:lvlText w:val=""/>
      <w:lvlJc w:val="left"/>
      <w:pPr>
        <w:ind w:left="5400" w:hanging="360"/>
      </w:pPr>
      <w:rPr>
        <w:rFonts w:ascii="Wingdings" w:hAnsi="Wingdings" w:hint="default"/>
      </w:rPr>
    </w:lvl>
    <w:lvl w:ilvl="6" w:tplc="04060001">
      <w:start w:val="1"/>
      <w:numFmt w:val="bullet"/>
      <w:lvlText w:val=""/>
      <w:lvlJc w:val="left"/>
      <w:pPr>
        <w:ind w:left="6120" w:hanging="360"/>
      </w:pPr>
      <w:rPr>
        <w:rFonts w:ascii="Symbol" w:hAnsi="Symbol" w:hint="default"/>
      </w:rPr>
    </w:lvl>
    <w:lvl w:ilvl="7" w:tplc="04060003">
      <w:start w:val="1"/>
      <w:numFmt w:val="bullet"/>
      <w:lvlText w:val="o"/>
      <w:lvlJc w:val="left"/>
      <w:pPr>
        <w:ind w:left="6840" w:hanging="360"/>
      </w:pPr>
      <w:rPr>
        <w:rFonts w:ascii="Courier New" w:hAnsi="Courier New" w:cs="Courier New" w:hint="default"/>
      </w:rPr>
    </w:lvl>
    <w:lvl w:ilvl="8" w:tplc="04060005">
      <w:start w:val="1"/>
      <w:numFmt w:val="bullet"/>
      <w:lvlText w:val=""/>
      <w:lvlJc w:val="left"/>
      <w:pPr>
        <w:ind w:left="7560" w:hanging="360"/>
      </w:pPr>
      <w:rPr>
        <w:rFonts w:ascii="Wingdings" w:hAnsi="Wingdings" w:hint="default"/>
      </w:rPr>
    </w:lvl>
  </w:abstractNum>
  <w:abstractNum w:abstractNumId="4" w15:restartNumberingAfterBreak="0">
    <w:nsid w:val="3DC455C1"/>
    <w:multiLevelType w:val="hybridMultilevel"/>
    <w:tmpl w:val="EAFE907C"/>
    <w:lvl w:ilvl="0" w:tplc="04060011">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num w:numId="1">
    <w:abstractNumId w:val="1"/>
  </w:num>
  <w:num w:numId="2">
    <w:abstractNumId w:val="4"/>
  </w:num>
  <w:num w:numId="3">
    <w:abstractNumId w:val="0"/>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attachedTemplate r:id="rId1"/>
  <w:defaultTabStop w:val="1304"/>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491C"/>
    <w:rsid w:val="00015976"/>
    <w:rsid w:val="00026300"/>
    <w:rsid w:val="00031CCE"/>
    <w:rsid w:val="00044BE0"/>
    <w:rsid w:val="00057DDA"/>
    <w:rsid w:val="0006278D"/>
    <w:rsid w:val="00072726"/>
    <w:rsid w:val="0008443F"/>
    <w:rsid w:val="000C39F0"/>
    <w:rsid w:val="000D2549"/>
    <w:rsid w:val="00155BC4"/>
    <w:rsid w:val="0019027A"/>
    <w:rsid w:val="001A11E2"/>
    <w:rsid w:val="001E2E95"/>
    <w:rsid w:val="002445DE"/>
    <w:rsid w:val="0024777C"/>
    <w:rsid w:val="00251CE4"/>
    <w:rsid w:val="0025215A"/>
    <w:rsid w:val="002604CF"/>
    <w:rsid w:val="00266D81"/>
    <w:rsid w:val="00277EE8"/>
    <w:rsid w:val="00291007"/>
    <w:rsid w:val="0029431B"/>
    <w:rsid w:val="002A13FD"/>
    <w:rsid w:val="002A41D7"/>
    <w:rsid w:val="002B2EF0"/>
    <w:rsid w:val="002E08AD"/>
    <w:rsid w:val="002E2902"/>
    <w:rsid w:val="002E3104"/>
    <w:rsid w:val="002E7437"/>
    <w:rsid w:val="00302C12"/>
    <w:rsid w:val="00340765"/>
    <w:rsid w:val="00351EC1"/>
    <w:rsid w:val="00380189"/>
    <w:rsid w:val="003A4F21"/>
    <w:rsid w:val="003A6CD0"/>
    <w:rsid w:val="003B2E53"/>
    <w:rsid w:val="003C4017"/>
    <w:rsid w:val="003D7CC8"/>
    <w:rsid w:val="004268E4"/>
    <w:rsid w:val="004411AA"/>
    <w:rsid w:val="004749B1"/>
    <w:rsid w:val="004B5496"/>
    <w:rsid w:val="004B69EB"/>
    <w:rsid w:val="004E0EA6"/>
    <w:rsid w:val="00545E62"/>
    <w:rsid w:val="00556F30"/>
    <w:rsid w:val="00563F6E"/>
    <w:rsid w:val="00564AF1"/>
    <w:rsid w:val="00587867"/>
    <w:rsid w:val="00594FAE"/>
    <w:rsid w:val="005951A3"/>
    <w:rsid w:val="005E3486"/>
    <w:rsid w:val="005F681D"/>
    <w:rsid w:val="00600352"/>
    <w:rsid w:val="0063519E"/>
    <w:rsid w:val="00667C61"/>
    <w:rsid w:val="006B4F03"/>
    <w:rsid w:val="006B6CC3"/>
    <w:rsid w:val="006C6B21"/>
    <w:rsid w:val="006D5779"/>
    <w:rsid w:val="006F2062"/>
    <w:rsid w:val="007022EE"/>
    <w:rsid w:val="0073094C"/>
    <w:rsid w:val="007346F2"/>
    <w:rsid w:val="00744C6E"/>
    <w:rsid w:val="007452CB"/>
    <w:rsid w:val="00772428"/>
    <w:rsid w:val="007B0472"/>
    <w:rsid w:val="007B7DCB"/>
    <w:rsid w:val="007C121D"/>
    <w:rsid w:val="007D7AE1"/>
    <w:rsid w:val="007F2753"/>
    <w:rsid w:val="007F791D"/>
    <w:rsid w:val="008034E4"/>
    <w:rsid w:val="0082028A"/>
    <w:rsid w:val="00882894"/>
    <w:rsid w:val="008B117D"/>
    <w:rsid w:val="008E4DA5"/>
    <w:rsid w:val="0090528E"/>
    <w:rsid w:val="00905E92"/>
    <w:rsid w:val="00914A2E"/>
    <w:rsid w:val="00932D73"/>
    <w:rsid w:val="00942C7B"/>
    <w:rsid w:val="00962115"/>
    <w:rsid w:val="009645A8"/>
    <w:rsid w:val="00964FD1"/>
    <w:rsid w:val="009775B1"/>
    <w:rsid w:val="009E52FB"/>
    <w:rsid w:val="009F6F69"/>
    <w:rsid w:val="00A17025"/>
    <w:rsid w:val="00A44FF2"/>
    <w:rsid w:val="00A510E7"/>
    <w:rsid w:val="00A7435B"/>
    <w:rsid w:val="00A9082A"/>
    <w:rsid w:val="00AE6694"/>
    <w:rsid w:val="00B26621"/>
    <w:rsid w:val="00B57BBC"/>
    <w:rsid w:val="00B84499"/>
    <w:rsid w:val="00BB5F0D"/>
    <w:rsid w:val="00BC198A"/>
    <w:rsid w:val="00BC5F22"/>
    <w:rsid w:val="00BC798D"/>
    <w:rsid w:val="00BD08D3"/>
    <w:rsid w:val="00BD3254"/>
    <w:rsid w:val="00BF1813"/>
    <w:rsid w:val="00C2531B"/>
    <w:rsid w:val="00C35C8E"/>
    <w:rsid w:val="00C552ED"/>
    <w:rsid w:val="00C63216"/>
    <w:rsid w:val="00C719F4"/>
    <w:rsid w:val="00C734E2"/>
    <w:rsid w:val="00C85E9F"/>
    <w:rsid w:val="00C86E82"/>
    <w:rsid w:val="00C90009"/>
    <w:rsid w:val="00C94395"/>
    <w:rsid w:val="00CB44E5"/>
    <w:rsid w:val="00CC1C5F"/>
    <w:rsid w:val="00D01649"/>
    <w:rsid w:val="00D52D4B"/>
    <w:rsid w:val="00D56363"/>
    <w:rsid w:val="00D8167A"/>
    <w:rsid w:val="00DA51CC"/>
    <w:rsid w:val="00DC7BBF"/>
    <w:rsid w:val="00DF7C0B"/>
    <w:rsid w:val="00E46BE2"/>
    <w:rsid w:val="00E6045C"/>
    <w:rsid w:val="00E615E0"/>
    <w:rsid w:val="00E625FF"/>
    <w:rsid w:val="00E9016E"/>
    <w:rsid w:val="00EF0E31"/>
    <w:rsid w:val="00EF6CD9"/>
    <w:rsid w:val="00F07C01"/>
    <w:rsid w:val="00F9097C"/>
    <w:rsid w:val="00FA36CE"/>
    <w:rsid w:val="00FA3C42"/>
    <w:rsid w:val="00FB3111"/>
    <w:rsid w:val="00FC2ECA"/>
    <w:rsid w:val="00FE5A2A"/>
    <w:rsid w:val="00FF3273"/>
    <w:rsid w:val="00FF491C"/>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D7EFC5A"/>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Overskrift1">
    <w:name w:val="heading 1"/>
    <w:basedOn w:val="Normal"/>
    <w:next w:val="Normal"/>
    <w:link w:val="Overskrift1Tegn"/>
    <w:uiPriority w:val="9"/>
    <w:qFormat/>
    <w:rsid w:val="00FC2ECA"/>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Fodnotetekst">
    <w:name w:val="footnote text"/>
    <w:basedOn w:val="Normal"/>
    <w:link w:val="FodnotetekstTegn"/>
    <w:uiPriority w:val="99"/>
    <w:semiHidden/>
    <w:unhideWhenUsed/>
    <w:rsid w:val="00962115"/>
    <w:pPr>
      <w:spacing w:after="0" w:line="240" w:lineRule="auto"/>
    </w:pPr>
    <w:rPr>
      <w:sz w:val="20"/>
      <w:szCs w:val="20"/>
    </w:rPr>
  </w:style>
  <w:style w:type="character" w:customStyle="1" w:styleId="FodnotetekstTegn">
    <w:name w:val="Fodnotetekst Tegn"/>
    <w:basedOn w:val="Standardskrifttypeiafsnit"/>
    <w:link w:val="Fodnotetekst"/>
    <w:uiPriority w:val="99"/>
    <w:semiHidden/>
    <w:rsid w:val="00962115"/>
    <w:rPr>
      <w:sz w:val="20"/>
      <w:szCs w:val="20"/>
    </w:rPr>
  </w:style>
  <w:style w:type="character" w:styleId="Fodnotehenvisning">
    <w:name w:val="footnote reference"/>
    <w:basedOn w:val="Standardskrifttypeiafsnit"/>
    <w:uiPriority w:val="99"/>
    <w:semiHidden/>
    <w:unhideWhenUsed/>
    <w:rsid w:val="00962115"/>
    <w:rPr>
      <w:vertAlign w:val="superscript"/>
    </w:rPr>
  </w:style>
  <w:style w:type="character" w:styleId="Kommentarhenvisning">
    <w:name w:val="annotation reference"/>
    <w:basedOn w:val="Standardskrifttypeiafsnit"/>
    <w:uiPriority w:val="99"/>
    <w:semiHidden/>
    <w:unhideWhenUsed/>
    <w:rsid w:val="00A44FF2"/>
    <w:rPr>
      <w:sz w:val="16"/>
      <w:szCs w:val="16"/>
    </w:rPr>
  </w:style>
  <w:style w:type="paragraph" w:styleId="Kommentartekst">
    <w:name w:val="annotation text"/>
    <w:basedOn w:val="Normal"/>
    <w:link w:val="KommentartekstTegn"/>
    <w:uiPriority w:val="99"/>
    <w:unhideWhenUsed/>
    <w:rsid w:val="00A44FF2"/>
    <w:pPr>
      <w:spacing w:line="240" w:lineRule="auto"/>
    </w:pPr>
    <w:rPr>
      <w:sz w:val="20"/>
      <w:szCs w:val="20"/>
    </w:rPr>
  </w:style>
  <w:style w:type="character" w:customStyle="1" w:styleId="KommentartekstTegn">
    <w:name w:val="Kommentartekst Tegn"/>
    <w:basedOn w:val="Standardskrifttypeiafsnit"/>
    <w:link w:val="Kommentartekst"/>
    <w:uiPriority w:val="99"/>
    <w:rsid w:val="00A44FF2"/>
    <w:rPr>
      <w:sz w:val="20"/>
      <w:szCs w:val="20"/>
    </w:rPr>
  </w:style>
  <w:style w:type="paragraph" w:styleId="Kommentaremne">
    <w:name w:val="annotation subject"/>
    <w:basedOn w:val="Kommentartekst"/>
    <w:next w:val="Kommentartekst"/>
    <w:link w:val="KommentaremneTegn"/>
    <w:uiPriority w:val="99"/>
    <w:semiHidden/>
    <w:unhideWhenUsed/>
    <w:rsid w:val="00A44FF2"/>
    <w:rPr>
      <w:b/>
      <w:bCs/>
    </w:rPr>
  </w:style>
  <w:style w:type="character" w:customStyle="1" w:styleId="KommentaremneTegn">
    <w:name w:val="Kommentaremne Tegn"/>
    <w:basedOn w:val="KommentartekstTegn"/>
    <w:link w:val="Kommentaremne"/>
    <w:uiPriority w:val="99"/>
    <w:semiHidden/>
    <w:rsid w:val="00A44FF2"/>
    <w:rPr>
      <w:b/>
      <w:bCs/>
      <w:sz w:val="20"/>
      <w:szCs w:val="20"/>
    </w:rPr>
  </w:style>
  <w:style w:type="paragraph" w:styleId="Markeringsbobletekst">
    <w:name w:val="Balloon Text"/>
    <w:basedOn w:val="Normal"/>
    <w:link w:val="MarkeringsbobletekstTegn"/>
    <w:uiPriority w:val="99"/>
    <w:semiHidden/>
    <w:unhideWhenUsed/>
    <w:rsid w:val="00A44FF2"/>
    <w:pPr>
      <w:spacing w:after="0" w:line="240" w:lineRule="auto"/>
    </w:pPr>
    <w:rPr>
      <w:rFonts w:ascii="Segoe UI" w:hAnsi="Segoe UI" w:cs="Segoe UI"/>
      <w:sz w:val="18"/>
      <w:szCs w:val="18"/>
    </w:rPr>
  </w:style>
  <w:style w:type="character" w:customStyle="1" w:styleId="MarkeringsbobletekstTegn">
    <w:name w:val="Markeringsbobletekst Tegn"/>
    <w:basedOn w:val="Standardskrifttypeiafsnit"/>
    <w:link w:val="Markeringsbobletekst"/>
    <w:uiPriority w:val="99"/>
    <w:semiHidden/>
    <w:rsid w:val="00A44FF2"/>
    <w:rPr>
      <w:rFonts w:ascii="Segoe UI" w:hAnsi="Segoe UI" w:cs="Segoe UI"/>
      <w:sz w:val="18"/>
      <w:szCs w:val="18"/>
    </w:rPr>
  </w:style>
  <w:style w:type="paragraph" w:styleId="Listeafsnit">
    <w:name w:val="List Paragraph"/>
    <w:basedOn w:val="Normal"/>
    <w:uiPriority w:val="34"/>
    <w:qFormat/>
    <w:rsid w:val="00302C12"/>
    <w:pPr>
      <w:ind w:left="720"/>
      <w:contextualSpacing/>
    </w:pPr>
  </w:style>
  <w:style w:type="character" w:styleId="Hyperlink">
    <w:name w:val="Hyperlink"/>
    <w:basedOn w:val="Standardskrifttypeiafsnit"/>
    <w:uiPriority w:val="99"/>
    <w:unhideWhenUsed/>
    <w:rsid w:val="00251CE4"/>
    <w:rPr>
      <w:color w:val="0563C1" w:themeColor="hyperlink"/>
      <w:u w:val="single"/>
    </w:rPr>
  </w:style>
  <w:style w:type="character" w:customStyle="1" w:styleId="UnresolvedMention">
    <w:name w:val="Unresolved Mention"/>
    <w:basedOn w:val="Standardskrifttypeiafsnit"/>
    <w:uiPriority w:val="99"/>
    <w:semiHidden/>
    <w:unhideWhenUsed/>
    <w:rsid w:val="00251CE4"/>
    <w:rPr>
      <w:color w:val="605E5C"/>
      <w:shd w:val="clear" w:color="auto" w:fill="E1DFDD"/>
    </w:rPr>
  </w:style>
  <w:style w:type="character" w:styleId="BesgtLink">
    <w:name w:val="FollowedHyperlink"/>
    <w:basedOn w:val="Standardskrifttypeiafsnit"/>
    <w:uiPriority w:val="99"/>
    <w:semiHidden/>
    <w:unhideWhenUsed/>
    <w:rsid w:val="00251CE4"/>
    <w:rPr>
      <w:color w:val="954F72" w:themeColor="followedHyperlink"/>
      <w:u w:val="single"/>
    </w:rPr>
  </w:style>
  <w:style w:type="paragraph" w:styleId="Sidehoved">
    <w:name w:val="header"/>
    <w:basedOn w:val="Normal"/>
    <w:link w:val="SidehovedTegn"/>
    <w:uiPriority w:val="99"/>
    <w:unhideWhenUsed/>
    <w:rsid w:val="002E7437"/>
    <w:pPr>
      <w:tabs>
        <w:tab w:val="center" w:pos="4819"/>
        <w:tab w:val="right" w:pos="9638"/>
      </w:tabs>
      <w:spacing w:after="0" w:line="240" w:lineRule="auto"/>
    </w:pPr>
  </w:style>
  <w:style w:type="character" w:customStyle="1" w:styleId="SidehovedTegn">
    <w:name w:val="Sidehoved Tegn"/>
    <w:basedOn w:val="Standardskrifttypeiafsnit"/>
    <w:link w:val="Sidehoved"/>
    <w:uiPriority w:val="99"/>
    <w:rsid w:val="002E7437"/>
  </w:style>
  <w:style w:type="paragraph" w:styleId="Sidefod">
    <w:name w:val="footer"/>
    <w:basedOn w:val="Normal"/>
    <w:link w:val="SidefodTegn"/>
    <w:uiPriority w:val="99"/>
    <w:unhideWhenUsed/>
    <w:rsid w:val="002E7437"/>
    <w:pPr>
      <w:tabs>
        <w:tab w:val="center" w:pos="4819"/>
        <w:tab w:val="right" w:pos="9638"/>
      </w:tabs>
      <w:spacing w:after="0" w:line="240" w:lineRule="auto"/>
    </w:pPr>
  </w:style>
  <w:style w:type="character" w:customStyle="1" w:styleId="SidefodTegn">
    <w:name w:val="Sidefod Tegn"/>
    <w:basedOn w:val="Standardskrifttypeiafsnit"/>
    <w:link w:val="Sidefod"/>
    <w:uiPriority w:val="99"/>
    <w:rsid w:val="002E7437"/>
  </w:style>
  <w:style w:type="character" w:customStyle="1" w:styleId="Overskrift1Tegn">
    <w:name w:val="Overskrift 1 Tegn"/>
    <w:basedOn w:val="Standardskrifttypeiafsnit"/>
    <w:link w:val="Overskrift1"/>
    <w:uiPriority w:val="9"/>
    <w:rsid w:val="00FC2ECA"/>
    <w:rPr>
      <w:rFonts w:asciiTheme="majorHAnsi" w:eastAsiaTheme="majorEastAsia" w:hAnsiTheme="majorHAnsi" w:cstheme="majorBidi"/>
      <w:color w:val="2E74B5" w:themeColor="accent1" w:themeShade="BF"/>
      <w:sz w:val="32"/>
      <w:szCs w:val="32"/>
    </w:rPr>
  </w:style>
  <w:style w:type="paragraph" w:styleId="Korrektur">
    <w:name w:val="Revision"/>
    <w:hidden/>
    <w:uiPriority w:val="99"/>
    <w:semiHidden/>
    <w:rsid w:val="007F791D"/>
    <w:pPr>
      <w:spacing w:after="0" w:line="240" w:lineRule="auto"/>
    </w:pPr>
  </w:style>
  <w:style w:type="paragraph" w:styleId="Slutnotetekst">
    <w:name w:val="endnote text"/>
    <w:basedOn w:val="Normal"/>
    <w:link w:val="SlutnotetekstTegn"/>
    <w:uiPriority w:val="99"/>
    <w:semiHidden/>
    <w:unhideWhenUsed/>
    <w:rsid w:val="000C39F0"/>
    <w:pPr>
      <w:spacing w:after="0" w:line="240" w:lineRule="auto"/>
    </w:pPr>
    <w:rPr>
      <w:sz w:val="20"/>
      <w:szCs w:val="20"/>
    </w:rPr>
  </w:style>
  <w:style w:type="character" w:customStyle="1" w:styleId="SlutnotetekstTegn">
    <w:name w:val="Slutnotetekst Tegn"/>
    <w:basedOn w:val="Standardskrifttypeiafsnit"/>
    <w:link w:val="Slutnotetekst"/>
    <w:uiPriority w:val="99"/>
    <w:semiHidden/>
    <w:rsid w:val="000C39F0"/>
    <w:rPr>
      <w:sz w:val="20"/>
      <w:szCs w:val="20"/>
    </w:rPr>
  </w:style>
  <w:style w:type="character" w:styleId="Slutnotehenvisning">
    <w:name w:val="endnote reference"/>
    <w:basedOn w:val="Standardskrifttypeiafsnit"/>
    <w:uiPriority w:val="99"/>
    <w:semiHidden/>
    <w:unhideWhenUsed/>
    <w:rsid w:val="000C39F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7212331">
      <w:bodyDiv w:val="1"/>
      <w:marLeft w:val="0"/>
      <w:marRight w:val="0"/>
      <w:marTop w:val="0"/>
      <w:marBottom w:val="0"/>
      <w:divBdr>
        <w:top w:val="none" w:sz="0" w:space="0" w:color="auto"/>
        <w:left w:val="none" w:sz="0" w:space="0" w:color="auto"/>
        <w:bottom w:val="none" w:sz="0" w:space="0" w:color="auto"/>
        <w:right w:val="none" w:sz="0" w:space="0" w:color="auto"/>
      </w:divBdr>
    </w:div>
    <w:div w:id="188573470">
      <w:bodyDiv w:val="1"/>
      <w:marLeft w:val="0"/>
      <w:marRight w:val="0"/>
      <w:marTop w:val="0"/>
      <w:marBottom w:val="0"/>
      <w:divBdr>
        <w:top w:val="none" w:sz="0" w:space="0" w:color="auto"/>
        <w:left w:val="none" w:sz="0" w:space="0" w:color="auto"/>
        <w:bottom w:val="none" w:sz="0" w:space="0" w:color="auto"/>
        <w:right w:val="none" w:sz="0" w:space="0" w:color="auto"/>
      </w:divBdr>
    </w:div>
    <w:div w:id="240214225">
      <w:bodyDiv w:val="1"/>
      <w:marLeft w:val="0"/>
      <w:marRight w:val="0"/>
      <w:marTop w:val="0"/>
      <w:marBottom w:val="0"/>
      <w:divBdr>
        <w:top w:val="none" w:sz="0" w:space="0" w:color="auto"/>
        <w:left w:val="none" w:sz="0" w:space="0" w:color="auto"/>
        <w:bottom w:val="none" w:sz="0" w:space="0" w:color="auto"/>
        <w:right w:val="none" w:sz="0" w:space="0" w:color="auto"/>
      </w:divBdr>
    </w:div>
    <w:div w:id="306789959">
      <w:bodyDiv w:val="1"/>
      <w:marLeft w:val="0"/>
      <w:marRight w:val="0"/>
      <w:marTop w:val="0"/>
      <w:marBottom w:val="0"/>
      <w:divBdr>
        <w:top w:val="none" w:sz="0" w:space="0" w:color="auto"/>
        <w:left w:val="none" w:sz="0" w:space="0" w:color="auto"/>
        <w:bottom w:val="none" w:sz="0" w:space="0" w:color="auto"/>
        <w:right w:val="none" w:sz="0" w:space="0" w:color="auto"/>
      </w:divBdr>
    </w:div>
    <w:div w:id="323092540">
      <w:bodyDiv w:val="1"/>
      <w:marLeft w:val="0"/>
      <w:marRight w:val="0"/>
      <w:marTop w:val="0"/>
      <w:marBottom w:val="0"/>
      <w:divBdr>
        <w:top w:val="none" w:sz="0" w:space="0" w:color="auto"/>
        <w:left w:val="none" w:sz="0" w:space="0" w:color="auto"/>
        <w:bottom w:val="none" w:sz="0" w:space="0" w:color="auto"/>
        <w:right w:val="none" w:sz="0" w:space="0" w:color="auto"/>
      </w:divBdr>
    </w:div>
    <w:div w:id="430901205">
      <w:bodyDiv w:val="1"/>
      <w:marLeft w:val="0"/>
      <w:marRight w:val="0"/>
      <w:marTop w:val="0"/>
      <w:marBottom w:val="0"/>
      <w:divBdr>
        <w:top w:val="none" w:sz="0" w:space="0" w:color="auto"/>
        <w:left w:val="none" w:sz="0" w:space="0" w:color="auto"/>
        <w:bottom w:val="none" w:sz="0" w:space="0" w:color="auto"/>
        <w:right w:val="none" w:sz="0" w:space="0" w:color="auto"/>
      </w:divBdr>
    </w:div>
    <w:div w:id="451097094">
      <w:bodyDiv w:val="1"/>
      <w:marLeft w:val="0"/>
      <w:marRight w:val="0"/>
      <w:marTop w:val="0"/>
      <w:marBottom w:val="0"/>
      <w:divBdr>
        <w:top w:val="none" w:sz="0" w:space="0" w:color="auto"/>
        <w:left w:val="none" w:sz="0" w:space="0" w:color="auto"/>
        <w:bottom w:val="none" w:sz="0" w:space="0" w:color="auto"/>
        <w:right w:val="none" w:sz="0" w:space="0" w:color="auto"/>
      </w:divBdr>
    </w:div>
    <w:div w:id="492721104">
      <w:bodyDiv w:val="1"/>
      <w:marLeft w:val="0"/>
      <w:marRight w:val="0"/>
      <w:marTop w:val="0"/>
      <w:marBottom w:val="0"/>
      <w:divBdr>
        <w:top w:val="none" w:sz="0" w:space="0" w:color="auto"/>
        <w:left w:val="none" w:sz="0" w:space="0" w:color="auto"/>
        <w:bottom w:val="none" w:sz="0" w:space="0" w:color="auto"/>
        <w:right w:val="none" w:sz="0" w:space="0" w:color="auto"/>
      </w:divBdr>
    </w:div>
    <w:div w:id="805851177">
      <w:bodyDiv w:val="1"/>
      <w:marLeft w:val="0"/>
      <w:marRight w:val="0"/>
      <w:marTop w:val="0"/>
      <w:marBottom w:val="0"/>
      <w:divBdr>
        <w:top w:val="none" w:sz="0" w:space="0" w:color="auto"/>
        <w:left w:val="none" w:sz="0" w:space="0" w:color="auto"/>
        <w:bottom w:val="none" w:sz="0" w:space="0" w:color="auto"/>
        <w:right w:val="none" w:sz="0" w:space="0" w:color="auto"/>
      </w:divBdr>
    </w:div>
    <w:div w:id="865413451">
      <w:bodyDiv w:val="1"/>
      <w:marLeft w:val="0"/>
      <w:marRight w:val="0"/>
      <w:marTop w:val="0"/>
      <w:marBottom w:val="0"/>
      <w:divBdr>
        <w:top w:val="none" w:sz="0" w:space="0" w:color="auto"/>
        <w:left w:val="none" w:sz="0" w:space="0" w:color="auto"/>
        <w:bottom w:val="none" w:sz="0" w:space="0" w:color="auto"/>
        <w:right w:val="none" w:sz="0" w:space="0" w:color="auto"/>
      </w:divBdr>
    </w:div>
    <w:div w:id="971255860">
      <w:bodyDiv w:val="1"/>
      <w:marLeft w:val="0"/>
      <w:marRight w:val="0"/>
      <w:marTop w:val="0"/>
      <w:marBottom w:val="0"/>
      <w:divBdr>
        <w:top w:val="none" w:sz="0" w:space="0" w:color="auto"/>
        <w:left w:val="none" w:sz="0" w:space="0" w:color="auto"/>
        <w:bottom w:val="none" w:sz="0" w:space="0" w:color="auto"/>
        <w:right w:val="none" w:sz="0" w:space="0" w:color="auto"/>
      </w:divBdr>
    </w:div>
    <w:div w:id="1361083239">
      <w:bodyDiv w:val="1"/>
      <w:marLeft w:val="0"/>
      <w:marRight w:val="0"/>
      <w:marTop w:val="0"/>
      <w:marBottom w:val="0"/>
      <w:divBdr>
        <w:top w:val="none" w:sz="0" w:space="0" w:color="auto"/>
        <w:left w:val="none" w:sz="0" w:space="0" w:color="auto"/>
        <w:bottom w:val="none" w:sz="0" w:space="0" w:color="auto"/>
        <w:right w:val="none" w:sz="0" w:space="0" w:color="auto"/>
      </w:divBdr>
    </w:div>
    <w:div w:id="1412701759">
      <w:bodyDiv w:val="1"/>
      <w:marLeft w:val="0"/>
      <w:marRight w:val="0"/>
      <w:marTop w:val="0"/>
      <w:marBottom w:val="0"/>
      <w:divBdr>
        <w:top w:val="none" w:sz="0" w:space="0" w:color="auto"/>
        <w:left w:val="none" w:sz="0" w:space="0" w:color="auto"/>
        <w:bottom w:val="none" w:sz="0" w:space="0" w:color="auto"/>
        <w:right w:val="none" w:sz="0" w:space="0" w:color="auto"/>
      </w:divBdr>
    </w:div>
    <w:div w:id="1431389640">
      <w:bodyDiv w:val="1"/>
      <w:marLeft w:val="0"/>
      <w:marRight w:val="0"/>
      <w:marTop w:val="0"/>
      <w:marBottom w:val="0"/>
      <w:divBdr>
        <w:top w:val="none" w:sz="0" w:space="0" w:color="auto"/>
        <w:left w:val="none" w:sz="0" w:space="0" w:color="auto"/>
        <w:bottom w:val="none" w:sz="0" w:space="0" w:color="auto"/>
        <w:right w:val="none" w:sz="0" w:space="0" w:color="auto"/>
      </w:divBdr>
    </w:div>
    <w:div w:id="1476410997">
      <w:bodyDiv w:val="1"/>
      <w:marLeft w:val="0"/>
      <w:marRight w:val="0"/>
      <w:marTop w:val="0"/>
      <w:marBottom w:val="0"/>
      <w:divBdr>
        <w:top w:val="none" w:sz="0" w:space="0" w:color="auto"/>
        <w:left w:val="none" w:sz="0" w:space="0" w:color="auto"/>
        <w:bottom w:val="none" w:sz="0" w:space="0" w:color="auto"/>
        <w:right w:val="none" w:sz="0" w:space="0" w:color="auto"/>
      </w:divBdr>
    </w:div>
    <w:div w:id="1741444448">
      <w:bodyDiv w:val="1"/>
      <w:marLeft w:val="0"/>
      <w:marRight w:val="0"/>
      <w:marTop w:val="0"/>
      <w:marBottom w:val="0"/>
      <w:divBdr>
        <w:top w:val="none" w:sz="0" w:space="0" w:color="auto"/>
        <w:left w:val="none" w:sz="0" w:space="0" w:color="auto"/>
        <w:bottom w:val="none" w:sz="0" w:space="0" w:color="auto"/>
        <w:right w:val="none" w:sz="0" w:space="0" w:color="auto"/>
      </w:divBdr>
    </w:div>
    <w:div w:id="1842432526">
      <w:bodyDiv w:val="1"/>
      <w:marLeft w:val="0"/>
      <w:marRight w:val="0"/>
      <w:marTop w:val="0"/>
      <w:marBottom w:val="0"/>
      <w:divBdr>
        <w:top w:val="none" w:sz="0" w:space="0" w:color="auto"/>
        <w:left w:val="none" w:sz="0" w:space="0" w:color="auto"/>
        <w:bottom w:val="none" w:sz="0" w:space="0" w:color="auto"/>
        <w:right w:val="none" w:sz="0" w:space="0" w:color="auto"/>
      </w:divBdr>
    </w:div>
    <w:div w:id="2019454783">
      <w:bodyDiv w:val="1"/>
      <w:marLeft w:val="0"/>
      <w:marRight w:val="0"/>
      <w:marTop w:val="0"/>
      <w:marBottom w:val="0"/>
      <w:divBdr>
        <w:top w:val="none" w:sz="0" w:space="0" w:color="auto"/>
        <w:left w:val="none" w:sz="0" w:space="0" w:color="auto"/>
        <w:bottom w:val="none" w:sz="0" w:space="0" w:color="auto"/>
        <w:right w:val="none" w:sz="0" w:space="0" w:color="auto"/>
      </w:divBdr>
    </w:div>
    <w:div w:id="2106073395">
      <w:bodyDiv w:val="1"/>
      <w:marLeft w:val="0"/>
      <w:marRight w:val="0"/>
      <w:marTop w:val="0"/>
      <w:marBottom w:val="0"/>
      <w:divBdr>
        <w:top w:val="none" w:sz="0" w:space="0" w:color="auto"/>
        <w:left w:val="none" w:sz="0" w:space="0" w:color="auto"/>
        <w:bottom w:val="none" w:sz="0" w:space="0" w:color="auto"/>
        <w:right w:val="none" w:sz="0" w:space="0" w:color="auto"/>
      </w:divBdr>
    </w:div>
    <w:div w:id="21471625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200214\Desktop\CO2-kvotebekendtg&#248;relsen%202025.dotx" TargetMode="Externa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2E323F-DE3C-47E4-B3F4-703E380432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CO2-kvotebekendtgørelsen 2025.dotx</Template>
  <TotalTime>0</TotalTime>
  <Pages>14</Pages>
  <Words>3716</Words>
  <Characters>22673</Characters>
  <Application>Microsoft Office Word</Application>
  <DocSecurity>0</DocSecurity>
  <Lines>188</Lines>
  <Paragraphs>52</Paragraphs>
  <ScaleCrop>false</ScaleCrop>
  <HeadingPairs>
    <vt:vector size="2" baseType="variant">
      <vt:variant>
        <vt:lpstr>Titel</vt:lpstr>
      </vt:variant>
      <vt:variant>
        <vt:i4>1</vt:i4>
      </vt:variant>
    </vt:vector>
  </HeadingPairs>
  <TitlesOfParts>
    <vt:vector size="1" baseType="lpstr">
      <vt:lpstr>Skabelon for hovedbekendtgørelse</vt:lpstr>
    </vt:vector>
  </TitlesOfParts>
  <Company/>
  <LinksUpToDate>false</LinksUpToDate>
  <CharactersWithSpaces>26337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Skabelon for hovedbekendtgørelse</dc:title>
  <dc:subject/>
  <dc:creator/>
  <cp:keywords/>
  <dc:description/>
  <cp:lastModifiedBy/>
  <cp:revision>1</cp:revision>
  <dcterms:created xsi:type="dcterms:W3CDTF">2024-09-12T11:00:00Z</dcterms:created>
  <dcterms:modified xsi:type="dcterms:W3CDTF">2024-10-21T10:32:00Z</dcterms:modified>
</cp:coreProperties>
</file>